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AC721" w14:textId="77777777" w:rsidR="005503B3" w:rsidRPr="00050AE4" w:rsidRDefault="005503B3" w:rsidP="00050AE4">
      <w:pPr>
        <w:widowControl w:val="0"/>
        <w:autoSpaceDE w:val="0"/>
        <w:autoSpaceDN w:val="0"/>
        <w:adjustRightInd w:val="0"/>
        <w:spacing w:before="100" w:beforeAutospacing="1" w:after="100" w:afterAutospacing="1" w:line="240" w:lineRule="auto"/>
        <w:jc w:val="center"/>
        <w:rPr>
          <w:rFonts w:ascii="Century Gothic" w:hAnsi="Century Gothic" w:cs="Century Gothic"/>
          <w:b/>
          <w:sz w:val="32"/>
          <w:szCs w:val="32"/>
        </w:rPr>
      </w:pPr>
      <w:bookmarkStart w:id="0" w:name="_GoBack"/>
      <w:bookmarkEnd w:id="0"/>
      <w:r w:rsidRPr="00050AE4">
        <w:rPr>
          <w:rFonts w:ascii="Century Gothic" w:hAnsi="Century Gothic" w:cs="Century Gothic"/>
          <w:b/>
          <w:sz w:val="32"/>
          <w:szCs w:val="32"/>
        </w:rPr>
        <w:t>Detox/Reset Tips</w:t>
      </w:r>
    </w:p>
    <w:p w14:paraId="6D460E0F" w14:textId="77777777" w:rsidR="005503B3" w:rsidRPr="00544576" w:rsidRDefault="005503B3" w:rsidP="005D4638">
      <w:pPr>
        <w:pStyle w:val="ListParagraph"/>
        <w:widowControl w:val="0"/>
        <w:numPr>
          <w:ilvl w:val="0"/>
          <w:numId w:val="3"/>
        </w:numPr>
        <w:autoSpaceDE w:val="0"/>
        <w:autoSpaceDN w:val="0"/>
        <w:adjustRightInd w:val="0"/>
        <w:spacing w:before="100" w:beforeAutospacing="1" w:after="100" w:afterAutospacing="1" w:line="240" w:lineRule="auto"/>
        <w:rPr>
          <w:rFonts w:ascii="Century Gothic" w:hAnsi="Century Gothic" w:cs="Century Gothic"/>
        </w:rPr>
      </w:pPr>
      <w:r w:rsidRPr="00544576">
        <w:rPr>
          <w:rFonts w:ascii="Century Gothic" w:hAnsi="Century Gothic" w:cs="Century Gothic"/>
        </w:rPr>
        <w:t>Make sure to drink enough water. A great tip I was given was to fill a gallon jug each morning and make sure to finish it by the end of the day. Proper hydration will cleanse your body, your digestive system and prevent headaches!</w:t>
      </w:r>
      <w:r>
        <w:rPr>
          <w:rFonts w:ascii="Century Gothic" w:hAnsi="Century Gothic" w:cs="Century Gothic"/>
        </w:rPr>
        <w:br/>
      </w:r>
    </w:p>
    <w:p w14:paraId="339643D2" w14:textId="77777777" w:rsidR="005503B3" w:rsidRPr="00050AE4" w:rsidRDefault="005503B3" w:rsidP="00050AE4">
      <w:pPr>
        <w:pStyle w:val="ListParagraph"/>
        <w:widowControl w:val="0"/>
        <w:numPr>
          <w:ilvl w:val="0"/>
          <w:numId w:val="3"/>
        </w:numPr>
        <w:autoSpaceDE w:val="0"/>
        <w:autoSpaceDN w:val="0"/>
        <w:adjustRightInd w:val="0"/>
        <w:spacing w:before="100" w:beforeAutospacing="1" w:after="100" w:afterAutospacing="1" w:line="240" w:lineRule="auto"/>
        <w:rPr>
          <w:rFonts w:ascii="Century Gothic" w:hAnsi="Century Gothic" w:cs="Century Gothic"/>
        </w:rPr>
      </w:pPr>
      <w:r>
        <w:rPr>
          <w:rFonts w:ascii="Century Gothic" w:hAnsi="Century Gothic" w:cs="Century Gothic"/>
        </w:rPr>
        <w:t xml:space="preserve">Don’t forget to have your snacks! It is important to get enough calories! </w:t>
      </w:r>
    </w:p>
    <w:p w14:paraId="26B49832" w14:textId="77777777" w:rsidR="005503B3" w:rsidRPr="00050AE4" w:rsidRDefault="005503B3" w:rsidP="00050AE4">
      <w:pPr>
        <w:widowControl w:val="0"/>
        <w:autoSpaceDE w:val="0"/>
        <w:autoSpaceDN w:val="0"/>
        <w:adjustRightInd w:val="0"/>
        <w:spacing w:before="100" w:beforeAutospacing="1" w:after="100" w:afterAutospacing="1" w:line="240" w:lineRule="auto"/>
        <w:ind w:left="1080" w:hanging="360"/>
        <w:rPr>
          <w:rFonts w:ascii="Century Gothic" w:hAnsi="Century Gothic" w:cs="Century Gothic"/>
        </w:rPr>
      </w:pPr>
      <w:r>
        <w:rPr>
          <w:rFonts w:ascii="Century Gothic" w:hAnsi="Century Gothic" w:cs="Century Gothic"/>
        </w:rPr>
        <w:tab/>
      </w:r>
      <w:r w:rsidRPr="00FD4114">
        <w:rPr>
          <w:rFonts w:ascii="Century Gothic" w:hAnsi="Century Gothic" w:cs="Century Gothic"/>
        </w:rPr>
        <w:t>*** 1200-1300 cal</w:t>
      </w:r>
      <w:r>
        <w:rPr>
          <w:rFonts w:ascii="Century Gothic" w:hAnsi="Century Gothic" w:cs="Century Gothic"/>
        </w:rPr>
        <w:t>ories</w:t>
      </w:r>
      <w:r w:rsidRPr="00FD4114">
        <w:rPr>
          <w:rFonts w:ascii="Century Gothic" w:hAnsi="Century Gothic" w:cs="Century Gothic"/>
        </w:rPr>
        <w:t xml:space="preserve"> if under 175#, 1500-1600 cal</w:t>
      </w:r>
      <w:r>
        <w:rPr>
          <w:rFonts w:ascii="Century Gothic" w:hAnsi="Century Gothic" w:cs="Century Gothic"/>
        </w:rPr>
        <w:t>ories</w:t>
      </w:r>
      <w:r w:rsidRPr="00FD4114">
        <w:rPr>
          <w:rFonts w:ascii="Century Gothic" w:hAnsi="Century Gothic" w:cs="Century Gothic"/>
        </w:rPr>
        <w:t xml:space="preserve"> if over 175#, add 500 calories if nursing and add an extra 300 calories if you’re not interested in shedding excess fat during this reset, just doing it as a cleanse. ***</w:t>
      </w:r>
    </w:p>
    <w:p w14:paraId="793F85E2" w14:textId="77777777" w:rsidR="005503B3" w:rsidRPr="00544576" w:rsidRDefault="005503B3" w:rsidP="005D4638">
      <w:pPr>
        <w:pStyle w:val="ListParagraph"/>
        <w:widowControl w:val="0"/>
        <w:numPr>
          <w:ilvl w:val="0"/>
          <w:numId w:val="3"/>
        </w:numPr>
        <w:autoSpaceDE w:val="0"/>
        <w:autoSpaceDN w:val="0"/>
        <w:adjustRightInd w:val="0"/>
        <w:spacing w:before="100" w:beforeAutospacing="1" w:after="100" w:afterAutospacing="1" w:line="240" w:lineRule="auto"/>
        <w:rPr>
          <w:rFonts w:ascii="Century Gothic" w:hAnsi="Century Gothic" w:cs="Century Gothic"/>
        </w:rPr>
      </w:pPr>
      <w:r>
        <w:rPr>
          <w:rFonts w:ascii="Century Gothic" w:hAnsi="Century Gothic" w:cs="Century Gothic"/>
        </w:rPr>
        <w:t xml:space="preserve">Do this with friends or join a Facebook group to help you have accountability and encouragement! </w:t>
      </w:r>
    </w:p>
    <w:p w14:paraId="1500397F" w14:textId="77777777" w:rsidR="005503B3" w:rsidRDefault="005503B3" w:rsidP="005D4638">
      <w:pPr>
        <w:widowControl w:val="0"/>
        <w:autoSpaceDE w:val="0"/>
        <w:autoSpaceDN w:val="0"/>
        <w:adjustRightInd w:val="0"/>
        <w:spacing w:before="100" w:beforeAutospacing="1" w:after="100" w:afterAutospacing="1" w:line="240" w:lineRule="auto"/>
        <w:rPr>
          <w:rFonts w:ascii="Century Gothic" w:hAnsi="Century Gothic" w:cs="Century Gothic"/>
          <w:color w:val="D5C11B"/>
        </w:rPr>
      </w:pPr>
    </w:p>
    <w:p w14:paraId="44AA837F" w14:textId="77777777" w:rsidR="005503B3" w:rsidRPr="00050AE4" w:rsidRDefault="005503B3" w:rsidP="00050AE4">
      <w:pPr>
        <w:widowControl w:val="0"/>
        <w:autoSpaceDE w:val="0"/>
        <w:autoSpaceDN w:val="0"/>
        <w:adjustRightInd w:val="0"/>
        <w:spacing w:before="100" w:beforeAutospacing="1" w:after="100" w:afterAutospacing="1" w:line="240" w:lineRule="auto"/>
        <w:jc w:val="center"/>
        <w:rPr>
          <w:rFonts w:ascii="Century Gothic" w:hAnsi="Century Gothic" w:cs="Century Gothic"/>
          <w:b/>
          <w:sz w:val="32"/>
          <w:szCs w:val="32"/>
        </w:rPr>
      </w:pPr>
      <w:r w:rsidRPr="00050AE4">
        <w:rPr>
          <w:rFonts w:ascii="Century Gothic" w:hAnsi="Century Gothic" w:cs="Century Gothic"/>
          <w:b/>
          <w:sz w:val="32"/>
          <w:szCs w:val="32"/>
        </w:rPr>
        <w:t>Tips for Hunger</w:t>
      </w:r>
    </w:p>
    <w:p w14:paraId="5C83681E" w14:textId="77777777" w:rsidR="005503B3" w:rsidRPr="00FD4114" w:rsidRDefault="005503B3" w:rsidP="00050AE4">
      <w:pPr>
        <w:widowControl w:val="0"/>
        <w:autoSpaceDE w:val="0"/>
        <w:autoSpaceDN w:val="0"/>
        <w:adjustRightInd w:val="0"/>
        <w:spacing w:before="100" w:beforeAutospacing="1" w:after="100" w:afterAutospacing="1" w:line="240" w:lineRule="auto"/>
        <w:rPr>
          <w:rFonts w:ascii="Century Gothic" w:hAnsi="Century Gothic" w:cs="Century Gothic"/>
        </w:rPr>
      </w:pPr>
      <w:r w:rsidRPr="00FD4114">
        <w:rPr>
          <w:rFonts w:ascii="Century Gothic" w:hAnsi="Century Gothic" w:cs="Century Gothic"/>
        </w:rPr>
        <w:t>1.  Drink a full glass of water or hot tea and wait 5 – 10 minutes to see if you can make it through.</w:t>
      </w:r>
    </w:p>
    <w:p w14:paraId="383E1D97" w14:textId="77777777" w:rsidR="005503B3" w:rsidRPr="00FD4114" w:rsidRDefault="005503B3" w:rsidP="005D4638">
      <w:pPr>
        <w:widowControl w:val="0"/>
        <w:autoSpaceDE w:val="0"/>
        <w:autoSpaceDN w:val="0"/>
        <w:adjustRightInd w:val="0"/>
        <w:spacing w:before="100" w:beforeAutospacing="1" w:after="100" w:afterAutospacing="1" w:line="240" w:lineRule="auto"/>
        <w:rPr>
          <w:rFonts w:ascii="Century Gothic" w:hAnsi="Century Gothic" w:cs="Century Gothic"/>
        </w:rPr>
      </w:pPr>
      <w:r w:rsidRPr="00FD4114">
        <w:rPr>
          <w:rFonts w:ascii="Century Gothic" w:hAnsi="Century Gothic" w:cs="Century Gothic"/>
        </w:rPr>
        <w:t>2.  Check your calories.  Did you eat enough during the day?</w:t>
      </w:r>
    </w:p>
    <w:p w14:paraId="420209C4" w14:textId="77777777" w:rsidR="005503B3" w:rsidRPr="00FD4114" w:rsidRDefault="005503B3" w:rsidP="005D4638">
      <w:pPr>
        <w:widowControl w:val="0"/>
        <w:autoSpaceDE w:val="0"/>
        <w:autoSpaceDN w:val="0"/>
        <w:adjustRightInd w:val="0"/>
        <w:spacing w:before="100" w:beforeAutospacing="1" w:after="100" w:afterAutospacing="1" w:line="240" w:lineRule="auto"/>
        <w:rPr>
          <w:rFonts w:ascii="Century Gothic" w:hAnsi="Century Gothic" w:cs="Century Gothic"/>
        </w:rPr>
      </w:pPr>
      <w:r w:rsidRPr="00FD4114">
        <w:rPr>
          <w:rFonts w:ascii="Century Gothic" w:hAnsi="Century Gothic" w:cs="Century Gothic"/>
        </w:rPr>
        <w:t>3.  Munch on raw veggies.  You can have an unlimited amount!</w:t>
      </w:r>
    </w:p>
    <w:p w14:paraId="633D6ADC" w14:textId="77777777" w:rsidR="005503B3" w:rsidRPr="00FD4114" w:rsidRDefault="005503B3" w:rsidP="005D4638">
      <w:pPr>
        <w:widowControl w:val="0"/>
        <w:autoSpaceDE w:val="0"/>
        <w:autoSpaceDN w:val="0"/>
        <w:adjustRightInd w:val="0"/>
        <w:spacing w:before="100" w:beforeAutospacing="1" w:after="100" w:afterAutospacing="1" w:line="240" w:lineRule="auto"/>
        <w:rPr>
          <w:rFonts w:ascii="Century Gothic" w:hAnsi="Century Gothic" w:cs="Century Gothic"/>
        </w:rPr>
      </w:pPr>
      <w:r w:rsidRPr="00FD4114">
        <w:rPr>
          <w:rFonts w:ascii="Century Gothic" w:hAnsi="Century Gothic" w:cs="Century Gothic"/>
        </w:rPr>
        <w:t>4.  Ask yo</w:t>
      </w:r>
      <w:r>
        <w:rPr>
          <w:rFonts w:ascii="Century Gothic" w:hAnsi="Century Gothic" w:cs="Century Gothic"/>
        </w:rPr>
        <w:t>urself if you really are hungry.</w:t>
      </w:r>
      <w:r w:rsidRPr="00FD4114">
        <w:rPr>
          <w:rFonts w:ascii="Century Gothic" w:hAnsi="Century Gothic" w:cs="Century Gothic"/>
        </w:rPr>
        <w:t>  Sometimes, it is out of habit or boredom that we think we need to eat.  Chewing gu</w:t>
      </w:r>
      <w:r>
        <w:rPr>
          <w:rFonts w:ascii="Century Gothic" w:hAnsi="Century Gothic" w:cs="Century Gothic"/>
        </w:rPr>
        <w:t>m can help!</w:t>
      </w:r>
    </w:p>
    <w:p w14:paraId="46395EC6" w14:textId="77777777" w:rsidR="005503B3" w:rsidRPr="00FD4114" w:rsidRDefault="005503B3" w:rsidP="005D4638">
      <w:pPr>
        <w:widowControl w:val="0"/>
        <w:autoSpaceDE w:val="0"/>
        <w:autoSpaceDN w:val="0"/>
        <w:adjustRightInd w:val="0"/>
        <w:spacing w:before="100" w:beforeAutospacing="1" w:after="100" w:afterAutospacing="1" w:line="240" w:lineRule="auto"/>
        <w:rPr>
          <w:rFonts w:ascii="Century Gothic" w:hAnsi="Century Gothic" w:cs="Century Gothic"/>
        </w:rPr>
      </w:pPr>
      <w:r>
        <w:rPr>
          <w:rFonts w:ascii="Century Gothic" w:hAnsi="Century Gothic" w:cs="Century Gothic"/>
        </w:rPr>
        <w:t>5.  If all else fai</w:t>
      </w:r>
      <w:r w:rsidRPr="00FD4114">
        <w:rPr>
          <w:rFonts w:ascii="Century Gothic" w:hAnsi="Century Gothic" w:cs="Century Gothic"/>
        </w:rPr>
        <w:t>ls and you feel yourself cave, have another snack from our healthy snack list!  These are the better choices if you are going to eat versus junk.  Stay strong.  You can do it!</w:t>
      </w:r>
    </w:p>
    <w:p w14:paraId="21F5BE81" w14:textId="77777777" w:rsidR="00050AE4" w:rsidRPr="00BE15DA" w:rsidRDefault="00050AE4" w:rsidP="00050AE4">
      <w:pPr>
        <w:spacing w:before="100" w:beforeAutospacing="1" w:after="100" w:afterAutospacing="1" w:line="240" w:lineRule="auto"/>
        <w:rPr>
          <w:rFonts w:ascii="Tahoma" w:eastAsia="Times New Roman" w:hAnsi="Tahoma" w:cs="Tahoma"/>
          <w:szCs w:val="20"/>
        </w:rPr>
      </w:pPr>
    </w:p>
    <w:p w14:paraId="6B9A15E8" w14:textId="77777777" w:rsidR="00050AE4" w:rsidRPr="00BE15DA" w:rsidRDefault="00050AE4" w:rsidP="00050AE4">
      <w:pPr>
        <w:spacing w:before="100" w:beforeAutospacing="1" w:after="100" w:afterAutospacing="1" w:line="240" w:lineRule="auto"/>
        <w:jc w:val="center"/>
        <w:rPr>
          <w:rFonts w:ascii="Tahoma" w:eastAsia="Times New Roman" w:hAnsi="Tahoma" w:cs="Tahoma"/>
          <w:b/>
          <w:szCs w:val="20"/>
        </w:rPr>
      </w:pPr>
      <w:r>
        <w:rPr>
          <w:rFonts w:ascii="Tahoma" w:eastAsia="Times New Roman" w:hAnsi="Tahoma" w:cs="Tahoma"/>
          <w:b/>
          <w:szCs w:val="20"/>
        </w:rPr>
        <w:t>Your Detox/Reset</w:t>
      </w:r>
      <w:r w:rsidRPr="00BE15DA">
        <w:rPr>
          <w:rFonts w:ascii="Tahoma" w:eastAsia="Times New Roman" w:hAnsi="Tahoma" w:cs="Tahoma"/>
          <w:b/>
          <w:szCs w:val="20"/>
        </w:rPr>
        <w:t xml:space="preserve"> includes:</w:t>
      </w:r>
    </w:p>
    <w:p w14:paraId="11474438" w14:textId="77777777" w:rsidR="00050AE4" w:rsidRPr="00BE15DA" w:rsidRDefault="00050AE4" w:rsidP="00050AE4">
      <w:pPr>
        <w:spacing w:before="100" w:beforeAutospacing="1" w:after="100" w:afterAutospacing="1" w:line="240" w:lineRule="auto"/>
        <w:rPr>
          <w:rFonts w:ascii="Tahoma" w:eastAsia="Times New Roman" w:hAnsi="Tahoma" w:cs="Tahoma"/>
          <w:szCs w:val="20"/>
        </w:rPr>
      </w:pPr>
      <w:r>
        <w:rPr>
          <w:rFonts w:ascii="Tahoma" w:eastAsia="Times New Roman" w:hAnsi="Tahoma" w:cs="Tahoma"/>
          <w:szCs w:val="20"/>
        </w:rPr>
        <w:t>• O</w:t>
      </w:r>
      <w:r w:rsidRPr="00BE15DA">
        <w:rPr>
          <w:rFonts w:ascii="Tahoma" w:eastAsia="Times New Roman" w:hAnsi="Tahoma" w:cs="Tahoma"/>
          <w:szCs w:val="20"/>
        </w:rPr>
        <w:t xml:space="preserve">ne canister of Shaklee </w:t>
      </w:r>
      <w:r>
        <w:rPr>
          <w:rFonts w:ascii="Tahoma" w:eastAsia="Times New Roman" w:hAnsi="Tahoma" w:cs="Tahoma"/>
          <w:szCs w:val="20"/>
        </w:rPr>
        <w:t>Life Shake</w:t>
      </w:r>
      <w:r w:rsidRPr="00BE15DA">
        <w:rPr>
          <w:rFonts w:ascii="Tahoma" w:eastAsia="Times New Roman" w:hAnsi="Tahoma" w:cs="Tahoma"/>
          <w:szCs w:val="20"/>
        </w:rPr>
        <w:t xml:space="preserve"> (flavor of your choice) </w:t>
      </w:r>
    </w:p>
    <w:p w14:paraId="7610D136" w14:textId="596534C1" w:rsidR="00050AE4" w:rsidRPr="00BE15DA" w:rsidRDefault="00213E56" w:rsidP="00050AE4">
      <w:pPr>
        <w:spacing w:before="100" w:beforeAutospacing="1" w:after="100" w:afterAutospacing="1" w:line="240" w:lineRule="auto"/>
        <w:rPr>
          <w:rFonts w:ascii="Tahoma" w:eastAsia="Times New Roman" w:hAnsi="Tahoma" w:cs="Tahoma"/>
          <w:szCs w:val="20"/>
        </w:rPr>
      </w:pPr>
      <w:r>
        <w:rPr>
          <w:rFonts w:ascii="Tahoma" w:eastAsia="Times New Roman" w:hAnsi="Tahoma" w:cs="Tahoma"/>
          <w:noProof/>
          <w:szCs w:val="20"/>
          <w:lang w:eastAsia="zh-CN"/>
        </w:rPr>
        <mc:AlternateContent>
          <mc:Choice Requires="wps">
            <w:drawing>
              <wp:anchor distT="0" distB="0" distL="114300" distR="114300" simplePos="0" relativeHeight="251658240" behindDoc="0" locked="0" layoutInCell="1" allowOverlap="1" wp14:anchorId="1F5F54BA" wp14:editId="2558C408">
                <wp:simplePos x="0" y="0"/>
                <wp:positionH relativeFrom="column">
                  <wp:posOffset>4754880</wp:posOffset>
                </wp:positionH>
                <wp:positionV relativeFrom="paragraph">
                  <wp:posOffset>237490</wp:posOffset>
                </wp:positionV>
                <wp:extent cx="2027555" cy="2118995"/>
                <wp:effectExtent l="508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2118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41F4E" w14:textId="77777777" w:rsidR="00050AE4" w:rsidRDefault="00050AE4">
                            <w:r>
                              <w:rPr>
                                <w:noProof/>
                                <w:lang w:eastAsia="zh-CN"/>
                              </w:rPr>
                              <w:drawing>
                                <wp:inline distT="0" distB="0" distL="0" distR="0" wp14:anchorId="64E045F0" wp14:editId="0AE7E819">
                                  <wp:extent cx="1809750" cy="2052310"/>
                                  <wp:effectExtent l="19050" t="0" r="0" b="0"/>
                                  <wp:docPr id="1" name="Picture 1" descr="https://s-media-cache-ak0.pinimg.com/236x/14/7e/2c/147e2c72d18bcfe4c3723aadba9011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236x/14/7e/2c/147e2c72d18bcfe4c3723aadba9011d4.jpg"/>
                                          <pic:cNvPicPr>
                                            <a:picLocks noChangeAspect="1" noChangeArrowheads="1"/>
                                          </pic:cNvPicPr>
                                        </pic:nvPicPr>
                                        <pic:blipFill>
                                          <a:blip r:embed="rId8"/>
                                          <a:srcRect/>
                                          <a:stretch>
                                            <a:fillRect/>
                                          </a:stretch>
                                        </pic:blipFill>
                                        <pic:spPr bwMode="auto">
                                          <a:xfrm>
                                            <a:off x="0" y="0"/>
                                            <a:ext cx="1811879" cy="205472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F54BA" id="_x0000_t202" coordsize="21600,21600" o:spt="202" path="m0,0l0,21600,21600,21600,21600,0xe">
                <v:stroke joinstyle="miter"/>
                <v:path gradientshapeok="t" o:connecttype="rect"/>
              </v:shapetype>
              <v:shape id="Text_x0020_Box_x0020_2" o:spid="_x0000_s1026" type="#_x0000_t202" style="position:absolute;margin-left:374.4pt;margin-top:18.7pt;width:159.65pt;height:16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" filled="f" stroked="f">
                <v:textbox>
                  <w:txbxContent>
                    <w:p w14:paraId="1BF41F4E" w14:textId="77777777" w:rsidR="00050AE4" w:rsidRDefault="00050AE4">
                      <w:r>
                        <w:rPr>
                          <w:noProof/>
                          <w:lang w:eastAsia="zh-CN"/>
                        </w:rPr>
                        <w:drawing>
                          <wp:inline distT="0" distB="0" distL="0" distR="0" wp14:anchorId="64E045F0" wp14:editId="0AE7E819">
                            <wp:extent cx="1809750" cy="2052310"/>
                            <wp:effectExtent l="19050" t="0" r="0" b="0"/>
                            <wp:docPr id="1" name="Picture 1" descr="https://s-media-cache-ak0.pinimg.com/236x/14/7e/2c/147e2c72d18bcfe4c3723aadba9011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236x/14/7e/2c/147e2c72d18bcfe4c3723aadba9011d4.jpg"/>
                                    <pic:cNvPicPr>
                                      <a:picLocks noChangeAspect="1" noChangeArrowheads="1"/>
                                    </pic:cNvPicPr>
                                  </pic:nvPicPr>
                                  <pic:blipFill>
                                    <a:blip r:embed="rId8"/>
                                    <a:srcRect/>
                                    <a:stretch>
                                      <a:fillRect/>
                                    </a:stretch>
                                  </pic:blipFill>
                                  <pic:spPr bwMode="auto">
                                    <a:xfrm>
                                      <a:off x="0" y="0"/>
                                      <a:ext cx="1811879" cy="2054724"/>
                                    </a:xfrm>
                                    <a:prstGeom prst="rect">
                                      <a:avLst/>
                                    </a:prstGeom>
                                    <a:noFill/>
                                    <a:ln w="9525">
                                      <a:noFill/>
                                      <a:miter lim="800000"/>
                                      <a:headEnd/>
                                      <a:tailEnd/>
                                    </a:ln>
                                  </pic:spPr>
                                </pic:pic>
                              </a:graphicData>
                            </a:graphic>
                          </wp:inline>
                        </w:drawing>
                      </w:r>
                    </w:p>
                  </w:txbxContent>
                </v:textbox>
              </v:shape>
            </w:pict>
          </mc:Fallback>
        </mc:AlternateContent>
      </w:r>
      <w:r w:rsidR="00050AE4" w:rsidRPr="00BE15DA">
        <w:rPr>
          <w:rFonts w:ascii="Tahoma" w:eastAsia="Times New Roman" w:hAnsi="Tahoma" w:cs="Tahoma"/>
          <w:szCs w:val="20"/>
        </w:rPr>
        <w:t>• Shaklee Vitalizer</w:t>
      </w:r>
      <w:r w:rsidR="00050AE4">
        <w:rPr>
          <w:rFonts w:ascii="Tahoma" w:eastAsia="Times New Roman" w:hAnsi="Tahoma" w:cs="Tahoma"/>
          <w:szCs w:val="20"/>
        </w:rPr>
        <w:t xml:space="preserve"> (contains Omega 3s, Vitalea multivitamin, Vitamins B&amp;C, Optiflora probiotic)</w:t>
      </w:r>
    </w:p>
    <w:p w14:paraId="7E36FFA5" w14:textId="77777777" w:rsidR="00050AE4" w:rsidRPr="00BE15DA" w:rsidRDefault="00050AE4" w:rsidP="00050AE4">
      <w:pPr>
        <w:spacing w:before="100" w:beforeAutospacing="1" w:after="100" w:afterAutospacing="1" w:line="240" w:lineRule="auto"/>
        <w:rPr>
          <w:rFonts w:ascii="Tahoma" w:eastAsia="Times New Roman" w:hAnsi="Tahoma" w:cs="Tahoma"/>
          <w:szCs w:val="20"/>
        </w:rPr>
      </w:pPr>
      <w:r w:rsidRPr="00BE15DA">
        <w:rPr>
          <w:rFonts w:ascii="Tahoma" w:eastAsia="Times New Roman" w:hAnsi="Tahoma" w:cs="Tahoma"/>
          <w:szCs w:val="20"/>
        </w:rPr>
        <w:t xml:space="preserve">• </w:t>
      </w:r>
      <w:r>
        <w:rPr>
          <w:rFonts w:ascii="Tahoma" w:eastAsia="Times New Roman" w:hAnsi="Tahoma" w:cs="Tahoma"/>
          <w:szCs w:val="20"/>
        </w:rPr>
        <w:t>Herb-Lax</w:t>
      </w:r>
    </w:p>
    <w:p w14:paraId="1EFA6709" w14:textId="77777777" w:rsidR="00050AE4" w:rsidRPr="00BE15DA" w:rsidRDefault="00050AE4" w:rsidP="00050AE4">
      <w:pPr>
        <w:spacing w:before="100" w:beforeAutospacing="1" w:after="100" w:afterAutospacing="1" w:line="240" w:lineRule="auto"/>
        <w:rPr>
          <w:rFonts w:ascii="Tahoma" w:eastAsia="Times New Roman" w:hAnsi="Tahoma" w:cs="Tahoma"/>
          <w:szCs w:val="20"/>
        </w:rPr>
      </w:pPr>
      <w:r w:rsidRPr="00BE15DA">
        <w:rPr>
          <w:rFonts w:ascii="Tahoma" w:eastAsia="Times New Roman" w:hAnsi="Tahoma" w:cs="Tahoma"/>
          <w:szCs w:val="20"/>
        </w:rPr>
        <w:t xml:space="preserve">• </w:t>
      </w:r>
      <w:r>
        <w:rPr>
          <w:rFonts w:ascii="Tahoma" w:eastAsia="Times New Roman" w:hAnsi="Tahoma" w:cs="Tahoma"/>
          <w:szCs w:val="20"/>
        </w:rPr>
        <w:t>Alfalfa</w:t>
      </w:r>
    </w:p>
    <w:p w14:paraId="074F951F" w14:textId="77777777" w:rsidR="00050AE4" w:rsidRDefault="00050AE4" w:rsidP="00050AE4">
      <w:pPr>
        <w:spacing w:before="100" w:beforeAutospacing="1" w:after="100" w:afterAutospacing="1" w:line="240" w:lineRule="auto"/>
        <w:rPr>
          <w:rFonts w:ascii="Tahoma" w:eastAsia="Times New Roman" w:hAnsi="Tahoma" w:cs="Tahoma"/>
          <w:szCs w:val="20"/>
        </w:rPr>
      </w:pPr>
      <w:r w:rsidRPr="00BE15DA">
        <w:rPr>
          <w:rFonts w:ascii="Tahoma" w:eastAsia="Times New Roman" w:hAnsi="Tahoma" w:cs="Tahoma"/>
          <w:szCs w:val="20"/>
        </w:rPr>
        <w:t xml:space="preserve">• </w:t>
      </w:r>
      <w:r>
        <w:rPr>
          <w:rFonts w:ascii="Tahoma" w:eastAsia="Times New Roman" w:hAnsi="Tahoma" w:cs="Tahoma"/>
          <w:szCs w:val="20"/>
        </w:rPr>
        <w:t>Liver DTX</w:t>
      </w:r>
    </w:p>
    <w:p w14:paraId="1318795E" w14:textId="77777777" w:rsidR="00050AE4" w:rsidRPr="00BE15DA" w:rsidRDefault="00050AE4" w:rsidP="00050AE4">
      <w:pPr>
        <w:spacing w:before="100" w:beforeAutospacing="1" w:after="100" w:afterAutospacing="1" w:line="240" w:lineRule="auto"/>
        <w:rPr>
          <w:rFonts w:ascii="Tahoma" w:eastAsia="Times New Roman" w:hAnsi="Tahoma" w:cs="Tahoma"/>
          <w:szCs w:val="20"/>
        </w:rPr>
      </w:pPr>
      <w:r w:rsidRPr="00BE15DA">
        <w:rPr>
          <w:rFonts w:ascii="Tahoma" w:eastAsia="Times New Roman" w:hAnsi="Tahoma" w:cs="Tahoma"/>
          <w:szCs w:val="20"/>
        </w:rPr>
        <w:t xml:space="preserve">• Snack list </w:t>
      </w:r>
    </w:p>
    <w:p w14:paraId="2CF4B9FB" w14:textId="77777777" w:rsidR="005503B3" w:rsidRPr="00BE15DA" w:rsidRDefault="005503B3" w:rsidP="005D4638">
      <w:pPr>
        <w:spacing w:before="100" w:beforeAutospacing="1" w:after="100" w:afterAutospacing="1" w:line="240" w:lineRule="auto"/>
        <w:jc w:val="center"/>
        <w:rPr>
          <w:rFonts w:ascii="Tahoma" w:eastAsia="Times New Roman" w:hAnsi="Tahoma" w:cs="Tahoma"/>
          <w:b/>
          <w:sz w:val="36"/>
          <w:szCs w:val="20"/>
        </w:rPr>
      </w:pPr>
      <w:r>
        <w:rPr>
          <w:rFonts w:ascii="Arial" w:hAnsi="Arial" w:cs="Arial"/>
          <w:b/>
        </w:rPr>
        <w:br w:type="page"/>
      </w:r>
      <w:r w:rsidRPr="00BE15DA">
        <w:rPr>
          <w:rFonts w:ascii="Tahoma" w:eastAsia="Times New Roman" w:hAnsi="Tahoma" w:cs="Tahoma"/>
          <w:b/>
          <w:sz w:val="36"/>
          <w:szCs w:val="20"/>
        </w:rPr>
        <w:lastRenderedPageBreak/>
        <w:t>Five-Day Reset Plan</w:t>
      </w:r>
    </w:p>
    <w:p w14:paraId="438F99D1" w14:textId="77777777" w:rsidR="005503B3" w:rsidRPr="00BE15DA" w:rsidRDefault="005503B3" w:rsidP="005D4638">
      <w:pPr>
        <w:spacing w:before="100" w:beforeAutospacing="1" w:after="100" w:afterAutospacing="1" w:line="240" w:lineRule="auto"/>
        <w:rPr>
          <w:rFonts w:ascii="Tahoma" w:eastAsia="Times New Roman" w:hAnsi="Tahoma" w:cs="Tahoma"/>
          <w:szCs w:val="20"/>
        </w:rPr>
      </w:pPr>
      <w:r w:rsidRPr="00BE15DA">
        <w:rPr>
          <w:rFonts w:ascii="Tahoma" w:eastAsia="Times New Roman" w:hAnsi="Tahoma" w:cs="Tahoma"/>
          <w:szCs w:val="20"/>
        </w:rPr>
        <w:t xml:space="preserve">This plan was designed to recharge your body, speed up your metabolism, and kill cravings. It includes 3 nutrient dense meals and the best supplements available. Combined with easy to make healthy snacks, cravings will be eliminated, pounds lost, and energy reclaimed. </w:t>
      </w:r>
    </w:p>
    <w:p w14:paraId="770CB346" w14:textId="77777777" w:rsidR="005503B3" w:rsidRPr="00BE15DA" w:rsidRDefault="005503B3" w:rsidP="005D4638">
      <w:pPr>
        <w:spacing w:before="100" w:beforeAutospacing="1" w:after="100" w:afterAutospacing="1" w:line="240" w:lineRule="auto"/>
        <w:jc w:val="center"/>
        <w:rPr>
          <w:rFonts w:ascii="Tahoma" w:eastAsia="Times New Roman" w:hAnsi="Tahoma" w:cs="Tahoma"/>
          <w:b/>
          <w:szCs w:val="20"/>
        </w:rPr>
      </w:pPr>
      <w:r w:rsidRPr="00BE15DA">
        <w:rPr>
          <w:rFonts w:ascii="Tahoma" w:eastAsia="Times New Roman" w:hAnsi="Tahoma" w:cs="Tahoma"/>
          <w:b/>
          <w:szCs w:val="20"/>
        </w:rPr>
        <w:t>Instructions:</w:t>
      </w:r>
    </w:p>
    <w:p w14:paraId="3D468827" w14:textId="77777777" w:rsidR="005503B3" w:rsidRPr="00BE15DA" w:rsidRDefault="005503B3" w:rsidP="005D4638">
      <w:pPr>
        <w:spacing w:before="100" w:beforeAutospacing="1" w:after="100" w:afterAutospacing="1" w:line="240" w:lineRule="auto"/>
        <w:rPr>
          <w:rFonts w:ascii="Tahoma" w:eastAsia="Times New Roman" w:hAnsi="Tahoma" w:cs="Tahoma"/>
          <w:szCs w:val="20"/>
        </w:rPr>
      </w:pPr>
      <w:r w:rsidRPr="00BE15DA">
        <w:rPr>
          <w:rFonts w:ascii="Tahoma" w:eastAsia="Times New Roman" w:hAnsi="Tahoma" w:cs="Tahoma"/>
          <w:szCs w:val="20"/>
        </w:rPr>
        <w:t xml:space="preserve">• Enjoy a delicious Shaklee 180 smoothie for breakfast, lunch, and dinner. </w:t>
      </w:r>
    </w:p>
    <w:p w14:paraId="55E22698" w14:textId="77777777" w:rsidR="005503B3" w:rsidRPr="00BE15DA" w:rsidRDefault="005503B3" w:rsidP="005D4638">
      <w:pPr>
        <w:spacing w:before="100" w:beforeAutospacing="1" w:after="100" w:afterAutospacing="1" w:line="240" w:lineRule="auto"/>
        <w:rPr>
          <w:rFonts w:ascii="Tahoma" w:eastAsia="Times New Roman" w:hAnsi="Tahoma" w:cs="Tahoma"/>
          <w:szCs w:val="20"/>
        </w:rPr>
      </w:pPr>
      <w:r w:rsidRPr="00BE15DA">
        <w:rPr>
          <w:rFonts w:ascii="Tahoma" w:eastAsia="Times New Roman" w:hAnsi="Tahoma" w:cs="Tahoma"/>
          <w:szCs w:val="20"/>
        </w:rPr>
        <w:t>• Enjoy 2 snacks per day from our recommended snack list below. We recommend a snack mid-morning and another snack mid-afternoon. (Make sure you are getting enough calories, though—see tips sheet)</w:t>
      </w:r>
    </w:p>
    <w:p w14:paraId="5FEF7AAC" w14:textId="77777777" w:rsidR="005503B3" w:rsidRDefault="005503B3" w:rsidP="005D4638">
      <w:pPr>
        <w:spacing w:before="100" w:beforeAutospacing="1" w:after="100" w:afterAutospacing="1" w:line="240" w:lineRule="auto"/>
        <w:rPr>
          <w:rFonts w:ascii="Tahoma" w:eastAsia="Times New Roman" w:hAnsi="Tahoma" w:cs="Tahoma"/>
          <w:szCs w:val="20"/>
        </w:rPr>
      </w:pPr>
      <w:r w:rsidRPr="00BE15DA">
        <w:rPr>
          <w:rFonts w:ascii="Tahoma" w:eastAsia="Times New Roman" w:hAnsi="Tahoma" w:cs="Tahoma"/>
          <w:szCs w:val="20"/>
        </w:rPr>
        <w:t>• Take your Vitalzier strip in the morning</w:t>
      </w:r>
      <w:r w:rsidR="00050AE4">
        <w:rPr>
          <w:rFonts w:ascii="Tahoma" w:eastAsia="Times New Roman" w:hAnsi="Tahoma" w:cs="Tahoma"/>
          <w:szCs w:val="20"/>
        </w:rPr>
        <w:t xml:space="preserve"> with a meal and glass of water.</w:t>
      </w:r>
    </w:p>
    <w:p w14:paraId="0141F014" w14:textId="42176131" w:rsidR="0003298F" w:rsidRPr="00BE15DA" w:rsidRDefault="00213E56" w:rsidP="005D4638">
      <w:pPr>
        <w:spacing w:before="100" w:beforeAutospacing="1" w:after="100" w:afterAutospacing="1" w:line="240" w:lineRule="auto"/>
        <w:rPr>
          <w:rFonts w:ascii="Tahoma" w:eastAsia="Times New Roman" w:hAnsi="Tahoma" w:cs="Tahoma"/>
          <w:szCs w:val="20"/>
        </w:rPr>
      </w:pPr>
      <w:r>
        <w:rPr>
          <w:rFonts w:ascii="Tahoma" w:eastAsia="Times New Roman" w:hAnsi="Tahoma" w:cs="Tahoma"/>
          <w:noProof/>
          <w:szCs w:val="20"/>
          <w:lang w:eastAsia="zh-CN"/>
        </w:rPr>
        <mc:AlternateContent>
          <mc:Choice Requires="wps">
            <w:drawing>
              <wp:anchor distT="0" distB="0" distL="114300" distR="114300" simplePos="0" relativeHeight="251659264" behindDoc="0" locked="0" layoutInCell="1" allowOverlap="1" wp14:anchorId="27422F10" wp14:editId="505759A8">
                <wp:simplePos x="0" y="0"/>
                <wp:positionH relativeFrom="column">
                  <wp:posOffset>-154940</wp:posOffset>
                </wp:positionH>
                <wp:positionV relativeFrom="paragraph">
                  <wp:posOffset>192405</wp:posOffset>
                </wp:positionV>
                <wp:extent cx="6233795" cy="5637530"/>
                <wp:effectExtent l="10160" t="14605" r="29845" b="2476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3795" cy="563753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C33D7" id="Rectangle_x0020_4" o:spid="_x0000_s1026" style="position:absolute;margin-left:-12.2pt;margin-top:15.15pt;width:490.85pt;height:44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" filled="f" strokeweight="3pt"/>
            </w:pict>
          </mc:Fallback>
        </mc:AlternateContent>
      </w:r>
    </w:p>
    <w:p w14:paraId="59A3EFB4" w14:textId="77777777" w:rsidR="005503B3" w:rsidRPr="00BE15DA" w:rsidRDefault="005503B3" w:rsidP="00050AE4">
      <w:pPr>
        <w:spacing w:after="0" w:line="240" w:lineRule="auto"/>
        <w:rPr>
          <w:rFonts w:ascii="Tahoma" w:eastAsia="Times New Roman" w:hAnsi="Tahoma" w:cs="Tahoma"/>
          <w:szCs w:val="20"/>
        </w:rPr>
      </w:pPr>
    </w:p>
    <w:p w14:paraId="012FAE54" w14:textId="77777777" w:rsidR="005503B3" w:rsidRPr="0003298F" w:rsidRDefault="0003298F" w:rsidP="0003298F">
      <w:pPr>
        <w:spacing w:after="0" w:line="240" w:lineRule="auto"/>
        <w:ind w:left="2880" w:firstLine="720"/>
        <w:rPr>
          <w:rFonts w:ascii="Tahoma" w:eastAsia="Times New Roman" w:hAnsi="Tahoma" w:cs="Tahoma"/>
          <w:b/>
          <w:sz w:val="40"/>
          <w:szCs w:val="40"/>
        </w:rPr>
      </w:pPr>
      <w:r w:rsidRPr="0003298F">
        <w:rPr>
          <w:rFonts w:ascii="Tahoma" w:eastAsia="Times New Roman" w:hAnsi="Tahoma" w:cs="Tahoma"/>
          <w:b/>
          <w:sz w:val="40"/>
          <w:szCs w:val="40"/>
        </w:rPr>
        <w:t>Daily Schedule</w:t>
      </w:r>
    </w:p>
    <w:p w14:paraId="1D3F749B" w14:textId="77777777" w:rsidR="0003298F" w:rsidRPr="00BE15DA" w:rsidRDefault="0003298F" w:rsidP="00050AE4">
      <w:pPr>
        <w:spacing w:after="0" w:line="240" w:lineRule="auto"/>
        <w:jc w:val="center"/>
        <w:rPr>
          <w:rFonts w:ascii="Tahoma" w:eastAsia="Times New Roman" w:hAnsi="Tahoma" w:cs="Tahoma"/>
          <w:b/>
          <w:szCs w:val="20"/>
        </w:rPr>
      </w:pPr>
    </w:p>
    <w:p w14:paraId="2669189B" w14:textId="77777777" w:rsidR="005503B3" w:rsidRPr="0003298F" w:rsidRDefault="005503B3" w:rsidP="00050AE4">
      <w:pPr>
        <w:spacing w:after="0" w:line="240" w:lineRule="auto"/>
        <w:rPr>
          <w:rFonts w:ascii="Tahoma" w:eastAsia="Times New Roman" w:hAnsi="Tahoma" w:cs="Tahoma"/>
          <w:sz w:val="24"/>
          <w:szCs w:val="24"/>
          <w:u w:val="single"/>
        </w:rPr>
      </w:pPr>
      <w:r w:rsidRPr="0003298F">
        <w:rPr>
          <w:rFonts w:ascii="Tahoma" w:eastAsia="Times New Roman" w:hAnsi="Tahoma" w:cs="Tahoma"/>
          <w:sz w:val="24"/>
          <w:szCs w:val="24"/>
          <w:u w:val="single"/>
        </w:rPr>
        <w:t>Breakfast:</w:t>
      </w:r>
    </w:p>
    <w:p w14:paraId="28E1BD6D" w14:textId="77777777" w:rsidR="00050AE4" w:rsidRPr="0003298F" w:rsidRDefault="005503B3"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 xml:space="preserve">MORNING SMOOTHIE </w:t>
      </w:r>
      <w:r w:rsidR="00050AE4" w:rsidRPr="0003298F">
        <w:rPr>
          <w:rFonts w:ascii="Tahoma" w:eastAsia="Times New Roman" w:hAnsi="Tahoma" w:cs="Tahoma"/>
          <w:sz w:val="24"/>
          <w:szCs w:val="24"/>
        </w:rPr>
        <w:t>(use recipe suggestions)</w:t>
      </w:r>
    </w:p>
    <w:p w14:paraId="772CC8E3" w14:textId="77777777" w:rsidR="005503B3" w:rsidRPr="0003298F" w:rsidRDefault="005503B3"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VITALIZER with GLASS OF WATER</w:t>
      </w:r>
    </w:p>
    <w:p w14:paraId="0C239D33" w14:textId="77777777" w:rsidR="00050AE4" w:rsidRPr="0003298F" w:rsidRDefault="00050AE4"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5 Alfalfa</w:t>
      </w:r>
    </w:p>
    <w:p w14:paraId="4D52589C" w14:textId="77777777" w:rsidR="00050AE4" w:rsidRPr="0003298F" w:rsidRDefault="00050AE4"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1 Liver DTX</w:t>
      </w:r>
    </w:p>
    <w:p w14:paraId="6B1E4384" w14:textId="77777777" w:rsidR="00050AE4" w:rsidRPr="0003298F" w:rsidRDefault="00050AE4"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Tea and Lemon Water</w:t>
      </w:r>
    </w:p>
    <w:p w14:paraId="03111FE9" w14:textId="77777777" w:rsidR="005503B3" w:rsidRPr="0003298F" w:rsidRDefault="005503B3" w:rsidP="00050AE4">
      <w:pPr>
        <w:spacing w:after="0" w:line="240" w:lineRule="auto"/>
        <w:rPr>
          <w:rFonts w:ascii="Tahoma" w:eastAsia="Times New Roman" w:hAnsi="Tahoma" w:cs="Tahoma"/>
          <w:sz w:val="24"/>
          <w:szCs w:val="24"/>
        </w:rPr>
      </w:pPr>
    </w:p>
    <w:p w14:paraId="4301D1FC" w14:textId="77777777" w:rsidR="005503B3" w:rsidRPr="0003298F" w:rsidRDefault="005503B3" w:rsidP="00050AE4">
      <w:pPr>
        <w:spacing w:after="0" w:line="240" w:lineRule="auto"/>
        <w:rPr>
          <w:rFonts w:ascii="Tahoma" w:eastAsia="Times New Roman" w:hAnsi="Tahoma" w:cs="Tahoma"/>
          <w:sz w:val="24"/>
          <w:szCs w:val="24"/>
          <w:u w:val="single"/>
        </w:rPr>
      </w:pPr>
      <w:r w:rsidRPr="0003298F">
        <w:rPr>
          <w:rFonts w:ascii="Tahoma" w:eastAsia="Times New Roman" w:hAnsi="Tahoma" w:cs="Tahoma"/>
          <w:sz w:val="24"/>
          <w:szCs w:val="24"/>
          <w:u w:val="single"/>
        </w:rPr>
        <w:t>Mid-Morning:</w:t>
      </w:r>
    </w:p>
    <w:p w14:paraId="37E18E0F" w14:textId="77777777" w:rsidR="005503B3" w:rsidRPr="0003298F" w:rsidRDefault="005503B3"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 xml:space="preserve">HEALTHY MID-MORNING SNACK (see approved list) </w:t>
      </w:r>
    </w:p>
    <w:p w14:paraId="6313BA4D" w14:textId="77777777" w:rsidR="005503B3" w:rsidRPr="0003298F" w:rsidRDefault="005503B3" w:rsidP="00050AE4">
      <w:pPr>
        <w:spacing w:after="0" w:line="240" w:lineRule="auto"/>
        <w:rPr>
          <w:rFonts w:ascii="Tahoma" w:eastAsia="Times New Roman" w:hAnsi="Tahoma" w:cs="Tahoma"/>
          <w:sz w:val="24"/>
          <w:szCs w:val="24"/>
        </w:rPr>
      </w:pPr>
    </w:p>
    <w:p w14:paraId="06DF088C" w14:textId="77777777" w:rsidR="005503B3" w:rsidRPr="0003298F" w:rsidRDefault="005503B3" w:rsidP="00050AE4">
      <w:pPr>
        <w:spacing w:after="0" w:line="240" w:lineRule="auto"/>
        <w:rPr>
          <w:rFonts w:ascii="Tahoma" w:eastAsia="Times New Roman" w:hAnsi="Tahoma" w:cs="Tahoma"/>
          <w:sz w:val="24"/>
          <w:szCs w:val="24"/>
          <w:u w:val="single"/>
        </w:rPr>
      </w:pPr>
      <w:r w:rsidRPr="0003298F">
        <w:rPr>
          <w:rFonts w:ascii="Tahoma" w:eastAsia="Times New Roman" w:hAnsi="Tahoma" w:cs="Tahoma"/>
          <w:sz w:val="24"/>
          <w:szCs w:val="24"/>
          <w:u w:val="single"/>
        </w:rPr>
        <w:t>Lunch:</w:t>
      </w:r>
    </w:p>
    <w:p w14:paraId="35579DE7" w14:textId="77777777" w:rsidR="005503B3" w:rsidRPr="0003298F" w:rsidRDefault="005503B3"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 xml:space="preserve">LUNCH SMOOTHIE </w:t>
      </w:r>
      <w:r w:rsidR="00050AE4" w:rsidRPr="0003298F">
        <w:rPr>
          <w:rFonts w:ascii="Tahoma" w:eastAsia="Times New Roman" w:hAnsi="Tahoma" w:cs="Tahoma"/>
          <w:sz w:val="24"/>
          <w:szCs w:val="24"/>
        </w:rPr>
        <w:t>(use recipe suggestions)</w:t>
      </w:r>
    </w:p>
    <w:p w14:paraId="7D5185D9" w14:textId="77777777" w:rsidR="005503B3" w:rsidRPr="0003298F" w:rsidRDefault="005503B3" w:rsidP="00050AE4">
      <w:pPr>
        <w:spacing w:after="0" w:line="240" w:lineRule="auto"/>
        <w:rPr>
          <w:rFonts w:ascii="Tahoma" w:eastAsia="Times New Roman" w:hAnsi="Tahoma" w:cs="Tahoma"/>
          <w:sz w:val="24"/>
          <w:szCs w:val="24"/>
        </w:rPr>
      </w:pPr>
    </w:p>
    <w:p w14:paraId="3B88DB5B" w14:textId="77777777" w:rsidR="005503B3" w:rsidRPr="0003298F" w:rsidRDefault="005503B3" w:rsidP="00050AE4">
      <w:pPr>
        <w:spacing w:after="0" w:line="240" w:lineRule="auto"/>
        <w:rPr>
          <w:rFonts w:ascii="Tahoma" w:eastAsia="Times New Roman" w:hAnsi="Tahoma" w:cs="Tahoma"/>
          <w:sz w:val="24"/>
          <w:szCs w:val="24"/>
          <w:u w:val="single"/>
        </w:rPr>
      </w:pPr>
      <w:r w:rsidRPr="0003298F">
        <w:rPr>
          <w:rFonts w:ascii="Tahoma" w:eastAsia="Times New Roman" w:hAnsi="Tahoma" w:cs="Tahoma"/>
          <w:sz w:val="24"/>
          <w:szCs w:val="24"/>
          <w:u w:val="single"/>
        </w:rPr>
        <w:t>Mid-Afternoon:</w:t>
      </w:r>
    </w:p>
    <w:p w14:paraId="0C53FFEA" w14:textId="77777777" w:rsidR="005503B3" w:rsidRPr="0003298F" w:rsidRDefault="005503B3"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 xml:space="preserve">HEALTHY MID-AFTERNOON SNACK (see </w:t>
      </w:r>
      <w:r w:rsidR="00050AE4" w:rsidRPr="0003298F">
        <w:rPr>
          <w:rFonts w:ascii="Tahoma" w:eastAsia="Times New Roman" w:hAnsi="Tahoma" w:cs="Tahoma"/>
          <w:sz w:val="24"/>
          <w:szCs w:val="24"/>
        </w:rPr>
        <w:t xml:space="preserve">approved </w:t>
      </w:r>
      <w:r w:rsidRPr="0003298F">
        <w:rPr>
          <w:rFonts w:ascii="Tahoma" w:eastAsia="Times New Roman" w:hAnsi="Tahoma" w:cs="Tahoma"/>
          <w:sz w:val="24"/>
          <w:szCs w:val="24"/>
        </w:rPr>
        <w:t xml:space="preserve">list) </w:t>
      </w:r>
    </w:p>
    <w:p w14:paraId="0D8D5CEC" w14:textId="77777777" w:rsidR="005503B3" w:rsidRPr="0003298F" w:rsidRDefault="005503B3" w:rsidP="00050AE4">
      <w:pPr>
        <w:spacing w:after="0" w:line="240" w:lineRule="auto"/>
        <w:rPr>
          <w:rFonts w:ascii="Tahoma" w:eastAsia="Times New Roman" w:hAnsi="Tahoma" w:cs="Tahoma"/>
          <w:sz w:val="24"/>
          <w:szCs w:val="24"/>
        </w:rPr>
      </w:pPr>
    </w:p>
    <w:p w14:paraId="033283F5" w14:textId="77777777" w:rsidR="005503B3" w:rsidRPr="0003298F" w:rsidRDefault="005503B3" w:rsidP="00050AE4">
      <w:pPr>
        <w:spacing w:after="0" w:line="240" w:lineRule="auto"/>
        <w:rPr>
          <w:rFonts w:ascii="Tahoma" w:eastAsia="Times New Roman" w:hAnsi="Tahoma" w:cs="Tahoma"/>
          <w:sz w:val="24"/>
          <w:szCs w:val="24"/>
          <w:u w:val="single"/>
        </w:rPr>
      </w:pPr>
      <w:r w:rsidRPr="0003298F">
        <w:rPr>
          <w:rFonts w:ascii="Tahoma" w:eastAsia="Times New Roman" w:hAnsi="Tahoma" w:cs="Tahoma"/>
          <w:sz w:val="24"/>
          <w:szCs w:val="24"/>
          <w:u w:val="single"/>
        </w:rPr>
        <w:t>Dinner:</w:t>
      </w:r>
    </w:p>
    <w:p w14:paraId="43FD06A6" w14:textId="77777777" w:rsidR="005503B3" w:rsidRPr="0003298F" w:rsidRDefault="005503B3"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 xml:space="preserve">DINNER SMOOTHIE </w:t>
      </w:r>
      <w:r w:rsidR="00050AE4" w:rsidRPr="0003298F">
        <w:rPr>
          <w:rFonts w:ascii="Tahoma" w:eastAsia="Times New Roman" w:hAnsi="Tahoma" w:cs="Tahoma"/>
          <w:sz w:val="24"/>
          <w:szCs w:val="24"/>
        </w:rPr>
        <w:t>(use recipe suggestions)</w:t>
      </w:r>
    </w:p>
    <w:p w14:paraId="5CF4F46F" w14:textId="77777777" w:rsidR="00050AE4" w:rsidRPr="0003298F" w:rsidRDefault="00050AE4"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5 Alfalfa</w:t>
      </w:r>
    </w:p>
    <w:p w14:paraId="3C5226E8" w14:textId="77777777" w:rsidR="00050AE4" w:rsidRPr="0003298F" w:rsidRDefault="00050AE4"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2 Liver DTX</w:t>
      </w:r>
    </w:p>
    <w:p w14:paraId="36AB714B" w14:textId="77777777" w:rsidR="00050AE4" w:rsidRPr="0003298F" w:rsidRDefault="00050AE4"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2 Herb Lax</w:t>
      </w:r>
    </w:p>
    <w:p w14:paraId="6A260A02" w14:textId="77777777" w:rsidR="005503B3" w:rsidRPr="0003298F" w:rsidRDefault="005503B3" w:rsidP="00050AE4">
      <w:pPr>
        <w:spacing w:after="0" w:line="240" w:lineRule="auto"/>
        <w:rPr>
          <w:rFonts w:ascii="Tahoma" w:eastAsia="Times New Roman" w:hAnsi="Tahoma" w:cs="Tahoma"/>
          <w:sz w:val="24"/>
          <w:szCs w:val="24"/>
        </w:rPr>
      </w:pPr>
    </w:p>
    <w:p w14:paraId="505ADEAB" w14:textId="77777777" w:rsidR="005503B3" w:rsidRPr="0003298F" w:rsidRDefault="005503B3" w:rsidP="00050AE4">
      <w:pPr>
        <w:spacing w:after="0" w:line="240" w:lineRule="auto"/>
        <w:rPr>
          <w:rFonts w:ascii="Tahoma" w:eastAsia="Times New Roman" w:hAnsi="Tahoma" w:cs="Tahoma"/>
          <w:sz w:val="24"/>
          <w:szCs w:val="24"/>
          <w:u w:val="single"/>
        </w:rPr>
      </w:pPr>
      <w:r w:rsidRPr="0003298F">
        <w:rPr>
          <w:rFonts w:ascii="Tahoma" w:eastAsia="Times New Roman" w:hAnsi="Tahoma" w:cs="Tahoma"/>
          <w:sz w:val="24"/>
          <w:szCs w:val="24"/>
          <w:u w:val="single"/>
        </w:rPr>
        <w:t>Bedtime:</w:t>
      </w:r>
    </w:p>
    <w:p w14:paraId="491D2E32" w14:textId="77777777" w:rsidR="00050AE4" w:rsidRPr="0003298F" w:rsidRDefault="00050AE4"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 xml:space="preserve">Veggies or Healthy Snack </w:t>
      </w:r>
    </w:p>
    <w:p w14:paraId="7F821977" w14:textId="77777777" w:rsidR="005503B3" w:rsidRPr="0003298F" w:rsidRDefault="00050AE4" w:rsidP="00050AE4">
      <w:pPr>
        <w:spacing w:after="0" w:line="240" w:lineRule="auto"/>
        <w:rPr>
          <w:rFonts w:ascii="Tahoma" w:eastAsia="Times New Roman" w:hAnsi="Tahoma" w:cs="Tahoma"/>
          <w:sz w:val="24"/>
          <w:szCs w:val="24"/>
        </w:rPr>
      </w:pPr>
      <w:r w:rsidRPr="0003298F">
        <w:rPr>
          <w:rFonts w:ascii="Tahoma" w:eastAsia="Times New Roman" w:hAnsi="Tahoma" w:cs="Tahoma"/>
          <w:sz w:val="24"/>
          <w:szCs w:val="24"/>
        </w:rPr>
        <w:t>*</w:t>
      </w:r>
      <w:r w:rsidR="005503B3" w:rsidRPr="0003298F">
        <w:rPr>
          <w:rFonts w:ascii="Tahoma" w:eastAsia="Times New Roman" w:hAnsi="Tahoma" w:cs="Tahoma"/>
          <w:sz w:val="24"/>
          <w:szCs w:val="24"/>
        </w:rPr>
        <w:t>only if your body is truly hungry….you may be surprised!</w:t>
      </w:r>
      <w:r w:rsidRPr="0003298F">
        <w:rPr>
          <w:rFonts w:ascii="Tahoma" w:eastAsia="Times New Roman" w:hAnsi="Tahoma" w:cs="Tahoma"/>
          <w:sz w:val="24"/>
          <w:szCs w:val="24"/>
        </w:rPr>
        <w:t>*</w:t>
      </w:r>
    </w:p>
    <w:p w14:paraId="3D17DA40" w14:textId="77777777" w:rsidR="0003298F" w:rsidRPr="0003298F" w:rsidRDefault="0003298F" w:rsidP="0003298F">
      <w:pPr>
        <w:spacing w:after="0" w:line="240" w:lineRule="auto"/>
        <w:jc w:val="center"/>
        <w:rPr>
          <w:rFonts w:ascii="Arial" w:hAnsi="Arial" w:cs="Arial"/>
          <w:b/>
          <w:sz w:val="48"/>
          <w:szCs w:val="48"/>
        </w:rPr>
      </w:pPr>
      <w:r>
        <w:rPr>
          <w:rFonts w:ascii="Arial" w:hAnsi="Arial" w:cs="Arial"/>
          <w:b/>
        </w:rPr>
        <w:br w:type="page"/>
      </w:r>
      <w:r w:rsidRPr="0003298F">
        <w:rPr>
          <w:rFonts w:ascii="Arial" w:hAnsi="Arial" w:cs="Arial"/>
          <w:b/>
          <w:sz w:val="48"/>
          <w:szCs w:val="48"/>
        </w:rPr>
        <w:lastRenderedPageBreak/>
        <w:t>Why Do This?</w:t>
      </w:r>
    </w:p>
    <w:p w14:paraId="571C9201" w14:textId="77777777" w:rsidR="0003298F" w:rsidRDefault="0003298F" w:rsidP="0003298F">
      <w:pPr>
        <w:spacing w:after="0" w:line="240" w:lineRule="auto"/>
        <w:rPr>
          <w:rFonts w:ascii="Arial" w:hAnsi="Arial" w:cs="Arial"/>
          <w:b/>
        </w:rPr>
      </w:pPr>
    </w:p>
    <w:p w14:paraId="7E1A1883" w14:textId="77777777" w:rsidR="005503B3" w:rsidRPr="0003298F" w:rsidRDefault="005503B3" w:rsidP="0003298F">
      <w:pPr>
        <w:spacing w:after="0" w:line="240" w:lineRule="auto"/>
        <w:rPr>
          <w:rFonts w:ascii="Arial" w:hAnsi="Arial" w:cs="Arial"/>
          <w:b/>
          <w:u w:val="single"/>
        </w:rPr>
      </w:pPr>
      <w:r w:rsidRPr="0003298F">
        <w:rPr>
          <w:rFonts w:ascii="Arial" w:hAnsi="Arial" w:cs="Arial"/>
          <w:b/>
          <w:u w:val="single"/>
        </w:rPr>
        <w:t>Benefits of a Detox:</w:t>
      </w:r>
    </w:p>
    <w:p w14:paraId="4A2B45DC" w14:textId="77777777" w:rsidR="005503B3" w:rsidRPr="00B232C8" w:rsidRDefault="005503B3" w:rsidP="005D4638">
      <w:pPr>
        <w:pStyle w:val="NoSpacing"/>
        <w:spacing w:before="100" w:beforeAutospacing="1" w:after="100" w:afterAutospacing="1"/>
        <w:rPr>
          <w:rFonts w:ascii="Arial" w:hAnsi="Arial" w:cs="Arial"/>
        </w:rPr>
      </w:pPr>
      <w:r w:rsidRPr="00B232C8">
        <w:rPr>
          <w:rFonts w:ascii="Arial" w:hAnsi="Arial" w:cs="Arial"/>
        </w:rPr>
        <w:t>Increase focus, clarity and energy</w:t>
      </w:r>
    </w:p>
    <w:p w14:paraId="7923F4E4" w14:textId="77777777" w:rsidR="005503B3" w:rsidRPr="00B232C8" w:rsidRDefault="005503B3" w:rsidP="005D4638">
      <w:pPr>
        <w:pStyle w:val="NoSpacing"/>
        <w:spacing w:before="100" w:beforeAutospacing="1" w:after="100" w:afterAutospacing="1"/>
        <w:rPr>
          <w:rFonts w:ascii="Arial" w:hAnsi="Arial" w:cs="Arial"/>
        </w:rPr>
      </w:pPr>
      <w:r w:rsidRPr="00B232C8">
        <w:rPr>
          <w:rFonts w:ascii="Arial" w:hAnsi="Arial" w:cs="Arial"/>
        </w:rPr>
        <w:t>Brings radiance to skin and eyes</w:t>
      </w:r>
    </w:p>
    <w:p w14:paraId="7376C536" w14:textId="77777777" w:rsidR="005503B3" w:rsidRPr="00B232C8" w:rsidRDefault="005503B3" w:rsidP="005D4638">
      <w:pPr>
        <w:pStyle w:val="NoSpacing"/>
        <w:spacing w:before="100" w:beforeAutospacing="1" w:after="100" w:afterAutospacing="1"/>
        <w:rPr>
          <w:rFonts w:ascii="Arial" w:hAnsi="Arial" w:cs="Arial"/>
        </w:rPr>
      </w:pPr>
      <w:r w:rsidRPr="00B232C8">
        <w:rPr>
          <w:rFonts w:ascii="Arial" w:hAnsi="Arial" w:cs="Arial"/>
        </w:rPr>
        <w:t>Balances and regulates hormones</w:t>
      </w:r>
    </w:p>
    <w:p w14:paraId="2E78A885" w14:textId="77777777" w:rsidR="005503B3" w:rsidRPr="00B232C8" w:rsidRDefault="005503B3" w:rsidP="005D4638">
      <w:pPr>
        <w:pStyle w:val="NoSpacing"/>
        <w:spacing w:before="100" w:beforeAutospacing="1" w:after="100" w:afterAutospacing="1"/>
        <w:rPr>
          <w:rFonts w:ascii="Arial" w:hAnsi="Arial" w:cs="Arial"/>
        </w:rPr>
      </w:pPr>
      <w:r w:rsidRPr="00B232C8">
        <w:rPr>
          <w:rFonts w:ascii="Arial" w:hAnsi="Arial" w:cs="Arial"/>
        </w:rPr>
        <w:t>Re-aligns true appetite and satiety levels</w:t>
      </w:r>
    </w:p>
    <w:p w14:paraId="65E5D28D" w14:textId="77777777" w:rsidR="005503B3" w:rsidRPr="00B232C8" w:rsidRDefault="005503B3" w:rsidP="005D4638">
      <w:pPr>
        <w:pStyle w:val="NoSpacing"/>
        <w:spacing w:before="100" w:beforeAutospacing="1" w:after="100" w:afterAutospacing="1"/>
        <w:rPr>
          <w:rFonts w:ascii="Arial" w:hAnsi="Arial" w:cs="Arial"/>
        </w:rPr>
      </w:pPr>
      <w:r w:rsidRPr="00B232C8">
        <w:rPr>
          <w:rFonts w:ascii="Arial" w:hAnsi="Arial" w:cs="Arial"/>
        </w:rPr>
        <w:t>Helps overcome cravings for sugar, fats, alcohol and caffeine</w:t>
      </w:r>
    </w:p>
    <w:p w14:paraId="3CCB5C11" w14:textId="77777777" w:rsidR="005503B3" w:rsidRPr="00B232C8" w:rsidRDefault="005503B3" w:rsidP="005D4638">
      <w:pPr>
        <w:pStyle w:val="NoSpacing"/>
        <w:spacing w:before="100" w:beforeAutospacing="1" w:after="100" w:afterAutospacing="1"/>
        <w:rPr>
          <w:rFonts w:ascii="Arial" w:hAnsi="Arial" w:cs="Arial"/>
        </w:rPr>
      </w:pPr>
      <w:r w:rsidRPr="00B232C8">
        <w:rPr>
          <w:rFonts w:ascii="Arial" w:hAnsi="Arial" w:cs="Arial"/>
        </w:rPr>
        <w:t>Boosts metabolism and heightens digestion</w:t>
      </w:r>
    </w:p>
    <w:p w14:paraId="6097C0C8" w14:textId="77777777" w:rsidR="005503B3" w:rsidRPr="00B232C8" w:rsidRDefault="005503B3" w:rsidP="005D4638">
      <w:pPr>
        <w:pStyle w:val="NoSpacing"/>
        <w:spacing w:before="100" w:beforeAutospacing="1" w:after="100" w:afterAutospacing="1"/>
        <w:rPr>
          <w:rFonts w:ascii="Arial" w:hAnsi="Arial" w:cs="Arial"/>
        </w:rPr>
      </w:pPr>
      <w:r w:rsidRPr="00B232C8">
        <w:rPr>
          <w:rFonts w:ascii="Arial" w:hAnsi="Arial" w:cs="Arial"/>
        </w:rPr>
        <w:t>Jump starts weight loss</w:t>
      </w:r>
    </w:p>
    <w:p w14:paraId="38CB92DF" w14:textId="77777777" w:rsidR="005503B3" w:rsidRPr="00B232C8" w:rsidRDefault="005503B3" w:rsidP="005D4638">
      <w:pPr>
        <w:spacing w:before="100" w:beforeAutospacing="1" w:after="100" w:afterAutospacing="1" w:line="240" w:lineRule="auto"/>
        <w:rPr>
          <w:rFonts w:ascii="Arial" w:hAnsi="Arial" w:cs="Arial"/>
        </w:rPr>
      </w:pPr>
    </w:p>
    <w:p w14:paraId="74CE4329" w14:textId="77777777" w:rsidR="005503B3" w:rsidRPr="0003298F" w:rsidRDefault="0003298F" w:rsidP="005D4638">
      <w:pPr>
        <w:spacing w:before="100" w:beforeAutospacing="1" w:after="100" w:afterAutospacing="1" w:line="240" w:lineRule="auto"/>
        <w:rPr>
          <w:rFonts w:ascii="Arial" w:hAnsi="Arial" w:cs="Arial"/>
          <w:b/>
          <w:u w:val="single"/>
        </w:rPr>
      </w:pPr>
      <w:r>
        <w:rPr>
          <w:rFonts w:ascii="Arial" w:hAnsi="Arial" w:cs="Arial"/>
          <w:b/>
          <w:u w:val="single"/>
        </w:rPr>
        <w:t xml:space="preserve">Function of </w:t>
      </w:r>
      <w:r w:rsidR="005503B3" w:rsidRPr="0003298F">
        <w:rPr>
          <w:rFonts w:ascii="Arial" w:hAnsi="Arial" w:cs="Arial"/>
          <w:b/>
          <w:u w:val="single"/>
        </w:rPr>
        <w:t>Supplements Needed:</w:t>
      </w:r>
    </w:p>
    <w:p w14:paraId="27F3670B" w14:textId="77777777" w:rsidR="005503B3" w:rsidRPr="00B232C8" w:rsidRDefault="005503B3" w:rsidP="005D4638">
      <w:pPr>
        <w:pStyle w:val="ListParagraph"/>
        <w:numPr>
          <w:ilvl w:val="0"/>
          <w:numId w:val="1"/>
        </w:numPr>
        <w:spacing w:before="100" w:beforeAutospacing="1" w:after="100" w:afterAutospacing="1" w:line="240" w:lineRule="auto"/>
        <w:rPr>
          <w:rFonts w:ascii="Arial" w:hAnsi="Arial" w:cs="Arial"/>
        </w:rPr>
      </w:pPr>
      <w:r w:rsidRPr="00B232C8">
        <w:rPr>
          <w:rFonts w:ascii="Arial" w:hAnsi="Arial" w:cs="Arial"/>
        </w:rPr>
        <w:t>Alfalfa tabs (5 tablets in am, 5 tables in pm)</w:t>
      </w:r>
    </w:p>
    <w:p w14:paraId="3FC4E13F"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A great diuretic that reduces fluid retention</w:t>
      </w:r>
    </w:p>
    <w:p w14:paraId="7F01F5F7"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Contains chlorophyll—an excellent body cleaners and detoxifier</w:t>
      </w:r>
    </w:p>
    <w:p w14:paraId="0945FAE5"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Contains vital trace minerals</w:t>
      </w:r>
    </w:p>
    <w:p w14:paraId="5CB6E7E6"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Increase alkaline reserves and helps balance acids</w:t>
      </w:r>
    </w:p>
    <w:p w14:paraId="6FEB520C"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Natural anti</w:t>
      </w:r>
      <w:r w:rsidR="0003298F">
        <w:rPr>
          <w:rFonts w:ascii="Arial" w:hAnsi="Arial" w:cs="Arial"/>
        </w:rPr>
        <w:t>-</w:t>
      </w:r>
      <w:r w:rsidRPr="00B232C8">
        <w:rPr>
          <w:rFonts w:ascii="Arial" w:hAnsi="Arial" w:cs="Arial"/>
        </w:rPr>
        <w:t>inflammatory</w:t>
      </w:r>
    </w:p>
    <w:p w14:paraId="31B77AFD" w14:textId="77777777" w:rsidR="005503B3" w:rsidRPr="00B232C8" w:rsidRDefault="005503B3" w:rsidP="005D4638">
      <w:pPr>
        <w:pStyle w:val="ListParagraph"/>
        <w:numPr>
          <w:ilvl w:val="0"/>
          <w:numId w:val="1"/>
        </w:numPr>
        <w:spacing w:before="100" w:beforeAutospacing="1" w:after="100" w:afterAutospacing="1" w:line="240" w:lineRule="auto"/>
        <w:rPr>
          <w:rFonts w:ascii="Arial" w:hAnsi="Arial" w:cs="Arial"/>
        </w:rPr>
      </w:pPr>
      <w:r w:rsidRPr="00B232C8">
        <w:rPr>
          <w:rFonts w:ascii="Arial" w:hAnsi="Arial" w:cs="Arial"/>
        </w:rPr>
        <w:t>Herb Lax (2-4 tablets per day at bedtime)*</w:t>
      </w:r>
    </w:p>
    <w:p w14:paraId="66F613A6"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A natural body cleanser</w:t>
      </w:r>
    </w:p>
    <w:p w14:paraId="095CBC0C"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Regulates bowel function and promotes regularity</w:t>
      </w:r>
    </w:p>
    <w:p w14:paraId="45A6CBAF"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Stimulates bile flow in liver</w:t>
      </w:r>
    </w:p>
    <w:p w14:paraId="2AE0E2AD" w14:textId="77777777" w:rsidR="005503B3" w:rsidRPr="00B232C8" w:rsidRDefault="005503B3" w:rsidP="005D4638">
      <w:pPr>
        <w:pStyle w:val="ListParagraph"/>
        <w:numPr>
          <w:ilvl w:val="0"/>
          <w:numId w:val="1"/>
        </w:numPr>
        <w:spacing w:before="100" w:beforeAutospacing="1" w:after="100" w:afterAutospacing="1" w:line="240" w:lineRule="auto"/>
        <w:rPr>
          <w:rFonts w:ascii="Arial" w:hAnsi="Arial" w:cs="Arial"/>
        </w:rPr>
      </w:pPr>
      <w:r w:rsidRPr="00B232C8">
        <w:rPr>
          <w:rFonts w:ascii="Arial" w:hAnsi="Arial" w:cs="Arial"/>
        </w:rPr>
        <w:t>Liver DTX* (Take 1 in am and 2 in pm)</w:t>
      </w:r>
    </w:p>
    <w:p w14:paraId="1064C21F"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The liver is the primary organ of detoxification</w:t>
      </w:r>
    </w:p>
    <w:p w14:paraId="0477C661"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Helps detox liver naturally</w:t>
      </w:r>
    </w:p>
    <w:p w14:paraId="020223AD"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Helps maintain bile flow</w:t>
      </w:r>
    </w:p>
    <w:p w14:paraId="271F4C50"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Helps regenerate liver cells</w:t>
      </w:r>
    </w:p>
    <w:p w14:paraId="76BF4FD6" w14:textId="77777777" w:rsidR="005503B3" w:rsidRPr="00B232C8" w:rsidRDefault="005503B3" w:rsidP="005D4638">
      <w:pPr>
        <w:pStyle w:val="ListParagraph"/>
        <w:numPr>
          <w:ilvl w:val="0"/>
          <w:numId w:val="1"/>
        </w:numPr>
        <w:spacing w:before="100" w:beforeAutospacing="1" w:after="100" w:afterAutospacing="1" w:line="240" w:lineRule="auto"/>
        <w:rPr>
          <w:rFonts w:ascii="Arial" w:hAnsi="Arial" w:cs="Arial"/>
        </w:rPr>
      </w:pPr>
      <w:r w:rsidRPr="00B232C8">
        <w:rPr>
          <w:rFonts w:ascii="Arial" w:hAnsi="Arial" w:cs="Arial"/>
        </w:rPr>
        <w:t>Optiflora Probiotic Complex (1/day)</w:t>
      </w:r>
      <w:r w:rsidR="0003298F">
        <w:rPr>
          <w:rFonts w:ascii="Arial" w:hAnsi="Arial" w:cs="Arial"/>
        </w:rPr>
        <w:t xml:space="preserve"> *This is the pearl in your Vitalizer strip</w:t>
      </w:r>
    </w:p>
    <w:p w14:paraId="2466AD1F"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Improves Digestion</w:t>
      </w:r>
    </w:p>
    <w:p w14:paraId="120C32CA"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Increases immunity</w:t>
      </w:r>
    </w:p>
    <w:p w14:paraId="79052F85" w14:textId="77777777" w:rsidR="005503B3" w:rsidRPr="00B232C8" w:rsidRDefault="005503B3" w:rsidP="005D4638">
      <w:pPr>
        <w:pStyle w:val="ListParagraph"/>
        <w:numPr>
          <w:ilvl w:val="1"/>
          <w:numId w:val="1"/>
        </w:numPr>
        <w:spacing w:before="100" w:beforeAutospacing="1" w:after="100" w:afterAutospacing="1" w:line="240" w:lineRule="auto"/>
        <w:rPr>
          <w:rFonts w:ascii="Arial" w:hAnsi="Arial" w:cs="Arial"/>
        </w:rPr>
      </w:pPr>
      <w:r w:rsidRPr="00B232C8">
        <w:rPr>
          <w:rFonts w:ascii="Arial" w:hAnsi="Arial" w:cs="Arial"/>
        </w:rPr>
        <w:t>Restore health of the gut</w:t>
      </w:r>
    </w:p>
    <w:p w14:paraId="56FCEDBD" w14:textId="77777777" w:rsidR="005503B3" w:rsidRPr="00B232C8" w:rsidRDefault="0003298F" w:rsidP="005D4638">
      <w:pPr>
        <w:spacing w:before="100" w:beforeAutospacing="1" w:after="100" w:afterAutospacing="1" w:line="240" w:lineRule="auto"/>
        <w:rPr>
          <w:rFonts w:ascii="Arial" w:hAnsi="Arial" w:cs="Arial"/>
        </w:rPr>
      </w:pPr>
      <w:r>
        <w:rPr>
          <w:rFonts w:ascii="Arial" w:hAnsi="Arial" w:cs="Arial"/>
        </w:rPr>
        <w:t>*</w:t>
      </w:r>
      <w:r w:rsidR="005503B3" w:rsidRPr="00B232C8">
        <w:rPr>
          <w:rFonts w:ascii="Arial" w:hAnsi="Arial" w:cs="Arial"/>
        </w:rPr>
        <w:t>*start with 2 Herb Lax for 1-2 days then move to 3</w:t>
      </w:r>
      <w:r w:rsidR="005503B3" w:rsidRPr="00B232C8">
        <w:rPr>
          <w:rFonts w:ascii="Arial" w:hAnsi="Arial" w:cs="Arial"/>
        </w:rPr>
        <w:br/>
        <w:t>Use 3 Herb Lax for 1-2 days before moving to full serving.</w:t>
      </w:r>
    </w:p>
    <w:p w14:paraId="40393F35" w14:textId="77777777" w:rsidR="005503B3" w:rsidRPr="00B232C8" w:rsidRDefault="005503B3" w:rsidP="005D4638">
      <w:pPr>
        <w:pStyle w:val="NoSpacing"/>
        <w:spacing w:before="100" w:beforeAutospacing="1" w:after="100" w:afterAutospacing="1"/>
        <w:rPr>
          <w:rFonts w:ascii="Arial" w:hAnsi="Arial" w:cs="Arial"/>
        </w:rPr>
      </w:pPr>
    </w:p>
    <w:p w14:paraId="6F3A9C08" w14:textId="77777777" w:rsidR="005503B3" w:rsidRDefault="005503B3" w:rsidP="005D4638">
      <w:pPr>
        <w:spacing w:before="100" w:beforeAutospacing="1" w:after="100" w:afterAutospacing="1" w:line="240" w:lineRule="auto"/>
        <w:rPr>
          <w:rFonts w:ascii="Arial" w:hAnsi="Arial" w:cs="Arial"/>
        </w:rPr>
      </w:pPr>
      <w:r>
        <w:rPr>
          <w:rFonts w:ascii="Arial" w:hAnsi="Arial" w:cs="Arial"/>
        </w:rPr>
        <w:br w:type="page"/>
      </w:r>
    </w:p>
    <w:p w14:paraId="3680DF8F" w14:textId="77777777" w:rsidR="005503B3" w:rsidRPr="00CD22AB" w:rsidRDefault="005503B3" w:rsidP="00162793">
      <w:pPr>
        <w:pStyle w:val="yiv272389813msonormal"/>
        <w:spacing w:before="0" w:beforeAutospacing="0" w:after="0" w:afterAutospacing="0"/>
        <w:jc w:val="center"/>
        <w:rPr>
          <w:rFonts w:ascii="AR ESSENCE" w:hAnsi="AR ESSENCE" w:cs="Arial"/>
          <w:b/>
          <w:color w:val="000000"/>
          <w:sz w:val="48"/>
          <w:szCs w:val="48"/>
        </w:rPr>
      </w:pPr>
      <w:r w:rsidRPr="00CD22AB">
        <w:rPr>
          <w:rFonts w:ascii="AR ESSENCE" w:hAnsi="AR ESSENCE" w:cs="Arial"/>
          <w:b/>
          <w:color w:val="000000"/>
          <w:sz w:val="48"/>
          <w:szCs w:val="48"/>
        </w:rPr>
        <w:lastRenderedPageBreak/>
        <w:t xml:space="preserve">SHAKLEE’S </w:t>
      </w:r>
      <w:r w:rsidR="006554F0">
        <w:rPr>
          <w:rFonts w:ascii="AR ESSENCE" w:hAnsi="AR ESSENCE" w:cs="Arial"/>
          <w:b/>
          <w:color w:val="000000"/>
          <w:sz w:val="48"/>
          <w:szCs w:val="48"/>
        </w:rPr>
        <w:t>5</w:t>
      </w:r>
      <w:r w:rsidRPr="00CD22AB">
        <w:rPr>
          <w:rFonts w:ascii="AR ESSENCE" w:hAnsi="AR ESSENCE" w:cs="Arial"/>
          <w:b/>
          <w:color w:val="000000"/>
          <w:sz w:val="48"/>
          <w:szCs w:val="48"/>
        </w:rPr>
        <w:t xml:space="preserve"> DAY DETOX</w:t>
      </w:r>
    </w:p>
    <w:p w14:paraId="090D4625" w14:textId="77777777" w:rsidR="00162793" w:rsidRDefault="00162793" w:rsidP="00162793">
      <w:pPr>
        <w:shd w:val="clear" w:color="auto" w:fill="FFFFFF"/>
        <w:spacing w:after="0" w:line="240" w:lineRule="auto"/>
        <w:rPr>
          <w:rFonts w:ascii="Arial" w:eastAsia="Times New Roman" w:hAnsi="Arial" w:cs="Arial"/>
          <w:color w:val="000000"/>
          <w:sz w:val="24"/>
          <w:szCs w:val="24"/>
        </w:rPr>
      </w:pPr>
    </w:p>
    <w:p w14:paraId="5D48C112" w14:textId="77777777" w:rsidR="005503B3" w:rsidRPr="005A290F" w:rsidRDefault="005503B3" w:rsidP="00162793">
      <w:pPr>
        <w:shd w:val="clear" w:color="auto" w:fill="FFFFFF"/>
        <w:spacing w:after="0" w:line="240" w:lineRule="auto"/>
        <w:rPr>
          <w:rFonts w:ascii="Times New Roman" w:eastAsia="Times New Roman" w:hAnsi="Times New Roman" w:cs="Times New Roman"/>
          <w:color w:val="000000"/>
          <w:sz w:val="24"/>
          <w:szCs w:val="24"/>
        </w:rPr>
      </w:pPr>
      <w:r w:rsidRPr="005A290F">
        <w:rPr>
          <w:rFonts w:ascii="Arial" w:eastAsia="Times New Roman" w:hAnsi="Arial" w:cs="Arial"/>
          <w:color w:val="000000"/>
          <w:sz w:val="24"/>
          <w:szCs w:val="24"/>
        </w:rPr>
        <w:t>Everyone has yeast in their body, but we all should have a balance of good bacteria and bad bacteria (yeast is like bad bacteria).  If we've been on antibiotics, have a weakened immune system, or eat or drink an overabundance of foods that are high in yeast we can disrupt that balance.</w:t>
      </w:r>
    </w:p>
    <w:p w14:paraId="4B23C241" w14:textId="77777777" w:rsidR="00162793" w:rsidRDefault="00162793" w:rsidP="00162793">
      <w:pPr>
        <w:shd w:val="clear" w:color="auto" w:fill="FFFFFF"/>
        <w:spacing w:after="0" w:line="240" w:lineRule="auto"/>
        <w:rPr>
          <w:rFonts w:ascii="Arial" w:eastAsia="Times New Roman" w:hAnsi="Arial" w:cs="Arial"/>
          <w:color w:val="000000"/>
          <w:sz w:val="24"/>
          <w:szCs w:val="24"/>
        </w:rPr>
      </w:pPr>
    </w:p>
    <w:p w14:paraId="35E014FA" w14:textId="77777777" w:rsidR="005503B3" w:rsidRPr="005A290F" w:rsidRDefault="005503B3" w:rsidP="00162793">
      <w:pPr>
        <w:shd w:val="clear" w:color="auto" w:fill="FFFFFF"/>
        <w:spacing w:after="0" w:line="240" w:lineRule="auto"/>
        <w:rPr>
          <w:rFonts w:ascii="Times New Roman" w:eastAsia="Times New Roman" w:hAnsi="Times New Roman" w:cs="Times New Roman"/>
          <w:color w:val="000000"/>
          <w:sz w:val="24"/>
          <w:szCs w:val="24"/>
        </w:rPr>
      </w:pPr>
      <w:r w:rsidRPr="005A290F">
        <w:rPr>
          <w:rFonts w:ascii="Arial" w:eastAsia="Times New Roman" w:hAnsi="Arial" w:cs="Arial"/>
          <w:color w:val="000000"/>
          <w:sz w:val="24"/>
          <w:szCs w:val="24"/>
        </w:rPr>
        <w:t>When the yeast outweighs the good bacteria they release toxins that can cause headaches, worsen allergies, etc.  They do this because the yeast create microscopic holes in the intestines which allow proteins from the foods we've eaten to pass back into our bodies instead of being carried to elimination by the colon.  Our immune syste</w:t>
      </w:r>
      <w:r w:rsidR="00162793">
        <w:rPr>
          <w:rFonts w:ascii="Arial" w:eastAsia="Times New Roman" w:hAnsi="Arial" w:cs="Arial"/>
          <w:color w:val="000000"/>
          <w:sz w:val="24"/>
          <w:szCs w:val="24"/>
        </w:rPr>
        <w:t>ms then react to </w:t>
      </w:r>
      <w:r w:rsidRPr="005A290F">
        <w:rPr>
          <w:rFonts w:ascii="Arial" w:eastAsia="Times New Roman" w:hAnsi="Arial" w:cs="Arial"/>
          <w:color w:val="000000"/>
          <w:sz w:val="24"/>
          <w:szCs w:val="24"/>
        </w:rPr>
        <w:t>these because they are not supposed to be there.  This reaction causes headaches, allergies and fatigue in many people.</w:t>
      </w:r>
    </w:p>
    <w:p w14:paraId="70917ABB" w14:textId="77777777" w:rsidR="00162793" w:rsidRDefault="00162793" w:rsidP="00162793">
      <w:pPr>
        <w:shd w:val="clear" w:color="auto" w:fill="FFFFFF"/>
        <w:spacing w:after="0" w:line="240" w:lineRule="auto"/>
        <w:rPr>
          <w:rFonts w:ascii="Arial" w:eastAsia="Times New Roman" w:hAnsi="Arial" w:cs="Arial"/>
          <w:color w:val="000000"/>
          <w:sz w:val="24"/>
          <w:szCs w:val="24"/>
        </w:rPr>
      </w:pPr>
    </w:p>
    <w:p w14:paraId="181E55D1" w14:textId="77777777" w:rsidR="005503B3" w:rsidRPr="00162793" w:rsidRDefault="005503B3" w:rsidP="00162793">
      <w:pPr>
        <w:shd w:val="clear" w:color="auto" w:fill="FFFFFF"/>
        <w:spacing w:after="0" w:line="240" w:lineRule="auto"/>
        <w:rPr>
          <w:rFonts w:ascii="Times New Roman" w:eastAsia="Times New Roman" w:hAnsi="Times New Roman" w:cs="Times New Roman"/>
          <w:color w:val="000000"/>
          <w:sz w:val="24"/>
          <w:szCs w:val="24"/>
          <w:u w:val="single"/>
        </w:rPr>
      </w:pPr>
      <w:r w:rsidRPr="00162793">
        <w:rPr>
          <w:rFonts w:ascii="Arial" w:eastAsia="Times New Roman" w:hAnsi="Arial" w:cs="Arial"/>
          <w:color w:val="000000"/>
          <w:sz w:val="24"/>
          <w:szCs w:val="24"/>
          <w:u w:val="single"/>
        </w:rPr>
        <w:t>To correct the problem the following is necessary:</w:t>
      </w:r>
    </w:p>
    <w:p w14:paraId="5ECEEC65" w14:textId="77777777" w:rsidR="00162793" w:rsidRDefault="005503B3" w:rsidP="00162793">
      <w:pPr>
        <w:shd w:val="clear" w:color="auto" w:fill="FFFFFF"/>
        <w:spacing w:after="0" w:line="240" w:lineRule="auto"/>
        <w:rPr>
          <w:rFonts w:ascii="Times New Roman" w:eastAsia="Times New Roman" w:hAnsi="Times New Roman" w:cs="Times New Roman"/>
          <w:color w:val="000000"/>
          <w:sz w:val="24"/>
          <w:szCs w:val="24"/>
        </w:rPr>
      </w:pPr>
      <w:r w:rsidRPr="005A290F">
        <w:rPr>
          <w:rFonts w:ascii="Arial" w:eastAsia="Times New Roman" w:hAnsi="Arial" w:cs="Arial"/>
          <w:color w:val="000000"/>
          <w:sz w:val="24"/>
          <w:szCs w:val="24"/>
        </w:rPr>
        <w:t>~   Stay away from heavily yeasted foods (alcohol, white breads, sugar - feeds the yeast, chocolate-contains lots of sugar, etc</w:t>
      </w:r>
      <w:r>
        <w:rPr>
          <w:rFonts w:ascii="Arial" w:eastAsia="Times New Roman" w:hAnsi="Arial" w:cs="Arial"/>
          <w:color w:val="000000"/>
          <w:sz w:val="24"/>
          <w:szCs w:val="24"/>
        </w:rPr>
        <w:t>.</w:t>
      </w:r>
      <w:r w:rsidRPr="005A290F">
        <w:rPr>
          <w:rFonts w:ascii="Arial" w:eastAsia="Times New Roman" w:hAnsi="Arial" w:cs="Arial"/>
          <w:color w:val="000000"/>
          <w:sz w:val="24"/>
          <w:szCs w:val="24"/>
        </w:rPr>
        <w:t>) for a period of time to allow for detoxification</w:t>
      </w:r>
    </w:p>
    <w:p w14:paraId="434FC4BE" w14:textId="77777777" w:rsidR="00162793" w:rsidRDefault="00162793" w:rsidP="00162793">
      <w:pPr>
        <w:shd w:val="clear" w:color="auto" w:fill="FFFFFF"/>
        <w:spacing w:after="0" w:line="240" w:lineRule="auto"/>
        <w:rPr>
          <w:rFonts w:ascii="Arial" w:eastAsia="Times New Roman" w:hAnsi="Arial" w:cs="Arial"/>
          <w:color w:val="000000"/>
          <w:sz w:val="24"/>
          <w:szCs w:val="24"/>
        </w:rPr>
      </w:pPr>
    </w:p>
    <w:p w14:paraId="663B95FF" w14:textId="77777777" w:rsidR="005503B3" w:rsidRDefault="005503B3" w:rsidP="00162793">
      <w:pPr>
        <w:shd w:val="clear" w:color="auto" w:fill="FFFFFF"/>
        <w:spacing w:after="0" w:line="240" w:lineRule="auto"/>
        <w:rPr>
          <w:rFonts w:ascii="Arial" w:eastAsia="Times New Roman" w:hAnsi="Arial" w:cs="Arial"/>
          <w:color w:val="000000"/>
          <w:sz w:val="24"/>
          <w:szCs w:val="24"/>
        </w:rPr>
      </w:pPr>
      <w:r w:rsidRPr="005A290F">
        <w:rPr>
          <w:rFonts w:ascii="Arial" w:eastAsia="Times New Roman" w:hAnsi="Arial" w:cs="Arial"/>
          <w:color w:val="000000"/>
          <w:sz w:val="24"/>
          <w:szCs w:val="24"/>
        </w:rPr>
        <w:t>~  Detoxify the body (see below)</w:t>
      </w:r>
    </w:p>
    <w:p w14:paraId="16F643D6" w14:textId="77777777" w:rsidR="00162793" w:rsidRPr="005A290F" w:rsidRDefault="00162793" w:rsidP="00162793">
      <w:pPr>
        <w:shd w:val="clear" w:color="auto" w:fill="FFFFFF"/>
        <w:spacing w:after="0" w:line="240" w:lineRule="auto"/>
        <w:rPr>
          <w:rFonts w:ascii="Times New Roman" w:eastAsia="Times New Roman" w:hAnsi="Times New Roman" w:cs="Times New Roman"/>
          <w:color w:val="000000"/>
          <w:sz w:val="24"/>
          <w:szCs w:val="24"/>
        </w:rPr>
      </w:pPr>
    </w:p>
    <w:p w14:paraId="00952750" w14:textId="77777777" w:rsidR="005503B3" w:rsidRDefault="005503B3" w:rsidP="00162793">
      <w:pPr>
        <w:shd w:val="clear" w:color="auto" w:fill="FFFFFF"/>
        <w:spacing w:after="0" w:line="240" w:lineRule="auto"/>
        <w:rPr>
          <w:rFonts w:ascii="Arial" w:eastAsia="Times New Roman" w:hAnsi="Arial" w:cs="Arial"/>
          <w:b/>
          <w:color w:val="000000"/>
          <w:sz w:val="24"/>
          <w:szCs w:val="24"/>
        </w:rPr>
      </w:pPr>
      <w:r w:rsidRPr="008E1E74">
        <w:rPr>
          <w:rFonts w:ascii="Arial" w:eastAsia="Times New Roman" w:hAnsi="Arial" w:cs="Arial"/>
          <w:b/>
          <w:sz w:val="24"/>
          <w:szCs w:val="24"/>
        </w:rPr>
        <w:t>1.</w:t>
      </w:r>
      <w:r w:rsidRPr="008E1E74">
        <w:rPr>
          <w:rFonts w:ascii="Arial" w:eastAsia="Times New Roman" w:hAnsi="Arial" w:cs="Arial"/>
          <w:b/>
          <w:color w:val="FF0000"/>
          <w:sz w:val="24"/>
          <w:szCs w:val="24"/>
        </w:rPr>
        <w:t>Optiflora</w:t>
      </w:r>
      <w:r w:rsidRPr="008E1E74">
        <w:rPr>
          <w:rFonts w:ascii="Arial" w:eastAsia="Times New Roman" w:hAnsi="Arial" w:cs="Arial"/>
          <w:b/>
          <w:color w:val="000000"/>
          <w:sz w:val="24"/>
          <w:szCs w:val="24"/>
        </w:rPr>
        <w:t xml:space="preserve">  1  </w:t>
      </w:r>
      <w:r w:rsidRPr="008E1E74">
        <w:rPr>
          <w:rFonts w:ascii="Arial" w:eastAsia="Times New Roman" w:hAnsi="Arial" w:cs="Arial"/>
          <w:b/>
          <w:color w:val="1F497D"/>
          <w:sz w:val="24"/>
          <w:szCs w:val="24"/>
        </w:rPr>
        <w:t>in morning or night</w:t>
      </w:r>
      <w:r w:rsidRPr="008E1E74">
        <w:rPr>
          <w:rFonts w:ascii="Arial" w:eastAsia="Times New Roman" w:hAnsi="Arial" w:cs="Arial"/>
          <w:b/>
          <w:color w:val="000000"/>
          <w:sz w:val="24"/>
          <w:szCs w:val="24"/>
        </w:rPr>
        <w:t xml:space="preserve"> to kill the yeast and replace the good bacteria (restore the</w:t>
      </w:r>
      <w:r w:rsidR="006554F0">
        <w:rPr>
          <w:rFonts w:ascii="Arial" w:eastAsia="Times New Roman" w:hAnsi="Arial" w:cs="Arial"/>
          <w:b/>
          <w:color w:val="000000"/>
          <w:sz w:val="24"/>
          <w:szCs w:val="24"/>
        </w:rPr>
        <w:t xml:space="preserve"> </w:t>
      </w:r>
      <w:r w:rsidRPr="008E1E74">
        <w:rPr>
          <w:rFonts w:ascii="Arial" w:eastAsia="Times New Roman" w:hAnsi="Arial" w:cs="Arial"/>
          <w:b/>
          <w:color w:val="1F497D"/>
          <w:sz w:val="24"/>
          <w:szCs w:val="24"/>
        </w:rPr>
        <w:t>ph</w:t>
      </w:r>
      <w:r w:rsidRPr="008E1E74">
        <w:rPr>
          <w:rFonts w:ascii="Arial" w:eastAsia="Times New Roman" w:hAnsi="Arial" w:cs="Arial"/>
          <w:b/>
          <w:color w:val="000000"/>
          <w:sz w:val="24"/>
          <w:szCs w:val="24"/>
        </w:rPr>
        <w:t> balance</w:t>
      </w:r>
      <w:r w:rsidRPr="008E1E74">
        <w:rPr>
          <w:rFonts w:ascii="Arial" w:eastAsia="Times New Roman" w:hAnsi="Arial" w:cs="Arial"/>
          <w:b/>
          <w:color w:val="1F497D"/>
          <w:sz w:val="24"/>
          <w:szCs w:val="24"/>
        </w:rPr>
        <w:t xml:space="preserve"> in intestines</w:t>
      </w:r>
      <w:r w:rsidRPr="008E1E74">
        <w:rPr>
          <w:rFonts w:ascii="Arial" w:eastAsia="Times New Roman" w:hAnsi="Arial" w:cs="Arial"/>
          <w:b/>
          <w:color w:val="000000"/>
          <w:sz w:val="24"/>
          <w:szCs w:val="24"/>
        </w:rPr>
        <w:t>)</w:t>
      </w:r>
      <w:r w:rsidR="006554F0">
        <w:rPr>
          <w:rFonts w:ascii="Arial" w:eastAsia="Times New Roman" w:hAnsi="Arial" w:cs="Arial"/>
          <w:b/>
          <w:color w:val="1F497D"/>
          <w:sz w:val="24"/>
          <w:szCs w:val="24"/>
        </w:rPr>
        <w:t>…</w:t>
      </w:r>
      <w:r w:rsidRPr="008E1E74">
        <w:rPr>
          <w:rFonts w:ascii="Arial" w:eastAsia="Times New Roman" w:hAnsi="Arial" w:cs="Arial"/>
          <w:b/>
          <w:color w:val="1F497D"/>
          <w:sz w:val="24"/>
          <w:szCs w:val="24"/>
        </w:rPr>
        <w:t>takes out bad bacteria and puts in good bacteria.</w:t>
      </w:r>
      <w:r w:rsidRPr="008E1E74">
        <w:rPr>
          <w:rFonts w:ascii="Arial" w:eastAsia="Times New Roman" w:hAnsi="Arial" w:cs="Arial"/>
          <w:b/>
          <w:color w:val="000000"/>
          <w:sz w:val="24"/>
          <w:szCs w:val="24"/>
        </w:rPr>
        <w:t> </w:t>
      </w:r>
    </w:p>
    <w:p w14:paraId="7511CEDF" w14:textId="77777777" w:rsidR="00162793" w:rsidRPr="006554F0" w:rsidRDefault="00162793" w:rsidP="00162793">
      <w:pPr>
        <w:shd w:val="clear" w:color="auto" w:fill="FFFFFF"/>
        <w:spacing w:after="0" w:line="240" w:lineRule="auto"/>
        <w:rPr>
          <w:rFonts w:ascii="Arial" w:eastAsia="Times New Roman" w:hAnsi="Arial" w:cs="Arial"/>
          <w:b/>
          <w:color w:val="000000"/>
          <w:sz w:val="24"/>
          <w:szCs w:val="24"/>
        </w:rPr>
      </w:pPr>
    </w:p>
    <w:p w14:paraId="473A44A9" w14:textId="77777777" w:rsidR="005503B3" w:rsidRDefault="005503B3" w:rsidP="00162793">
      <w:pPr>
        <w:shd w:val="clear" w:color="auto" w:fill="FFFFFF"/>
        <w:spacing w:after="0" w:line="240" w:lineRule="auto"/>
        <w:rPr>
          <w:rFonts w:ascii="Arial" w:eastAsia="Times New Roman" w:hAnsi="Arial" w:cs="Arial"/>
          <w:b/>
          <w:color w:val="000000"/>
          <w:sz w:val="24"/>
          <w:szCs w:val="24"/>
        </w:rPr>
      </w:pPr>
      <w:r w:rsidRPr="005A290F">
        <w:rPr>
          <w:rFonts w:ascii="Arial" w:eastAsia="Times New Roman" w:hAnsi="Arial" w:cs="Arial"/>
          <w:b/>
          <w:color w:val="000000"/>
          <w:sz w:val="24"/>
          <w:szCs w:val="24"/>
        </w:rPr>
        <w:t xml:space="preserve">2.  </w:t>
      </w:r>
      <w:r w:rsidRPr="005A290F">
        <w:rPr>
          <w:rFonts w:ascii="Arial" w:eastAsia="Times New Roman" w:hAnsi="Arial" w:cs="Arial"/>
          <w:b/>
          <w:color w:val="FF0000"/>
          <w:sz w:val="24"/>
          <w:szCs w:val="24"/>
        </w:rPr>
        <w:t>Herb Lax</w:t>
      </w:r>
      <w:r w:rsidRPr="005A290F">
        <w:rPr>
          <w:rFonts w:ascii="Arial" w:eastAsia="Times New Roman" w:hAnsi="Arial" w:cs="Arial"/>
          <w:b/>
          <w:color w:val="000000"/>
          <w:sz w:val="24"/>
          <w:szCs w:val="24"/>
        </w:rPr>
        <w:t>..</w:t>
      </w:r>
      <w:r>
        <w:rPr>
          <w:rFonts w:ascii="Arial" w:eastAsia="Times New Roman" w:hAnsi="Arial" w:cs="Arial"/>
          <w:b/>
          <w:color w:val="1F497D"/>
          <w:sz w:val="24"/>
          <w:szCs w:val="24"/>
        </w:rPr>
        <w:t>1</w:t>
      </w:r>
      <w:r w:rsidRPr="005A290F">
        <w:rPr>
          <w:rFonts w:ascii="Arial" w:eastAsia="Times New Roman" w:hAnsi="Arial" w:cs="Arial"/>
          <w:b/>
          <w:color w:val="1F497D"/>
          <w:sz w:val="24"/>
          <w:szCs w:val="24"/>
        </w:rPr>
        <w:t>-4</w:t>
      </w:r>
      <w:r w:rsidRPr="005A290F">
        <w:rPr>
          <w:rFonts w:ascii="Arial" w:eastAsia="Times New Roman" w:hAnsi="Arial" w:cs="Arial"/>
          <w:b/>
          <w:color w:val="000000"/>
          <w:sz w:val="24"/>
          <w:szCs w:val="24"/>
        </w:rPr>
        <w:t xml:space="preserve">  at night...adjust the amount with how your body react...cleaning from the top of the colon down through each pocket, detox</w:t>
      </w:r>
      <w:r w:rsidR="006554F0">
        <w:rPr>
          <w:rFonts w:ascii="Times New Roman" w:eastAsia="Times New Roman" w:hAnsi="Times New Roman" w:cs="Times New Roman"/>
          <w:b/>
          <w:color w:val="000000"/>
          <w:sz w:val="24"/>
          <w:szCs w:val="24"/>
        </w:rPr>
        <w:t xml:space="preserve"> </w:t>
      </w:r>
      <w:r>
        <w:rPr>
          <w:rFonts w:ascii="Arial" w:eastAsia="Times New Roman" w:hAnsi="Arial" w:cs="Arial"/>
          <w:b/>
          <w:color w:val="000000"/>
          <w:sz w:val="24"/>
          <w:szCs w:val="24"/>
        </w:rPr>
        <w:t>the body like exercise. Start with 1 and see how you do with having 1-2 bowel movements in a day. If you need to increase to 2 (at night) and see if that allows you to have 1-2 quality bowel movements in a day. Once you have found the right amount of Herblax to take for you to go regularly you can stay with that dosage the rest of the detox.</w:t>
      </w:r>
      <w:r w:rsidR="006554F0">
        <w:rPr>
          <w:rFonts w:ascii="Arial" w:eastAsia="Times New Roman" w:hAnsi="Arial" w:cs="Arial"/>
          <w:b/>
          <w:color w:val="000000"/>
          <w:sz w:val="24"/>
          <w:szCs w:val="24"/>
        </w:rPr>
        <w:t xml:space="preserve"> </w:t>
      </w:r>
      <w:r w:rsidRPr="005A290F">
        <w:rPr>
          <w:rFonts w:ascii="Arial" w:eastAsia="Times New Roman" w:hAnsi="Arial" w:cs="Arial"/>
          <w:b/>
          <w:color w:val="1F497D"/>
          <w:sz w:val="24"/>
          <w:szCs w:val="24"/>
        </w:rPr>
        <w:t>Colon cleansing of parasites and other toxins.</w:t>
      </w:r>
      <w:r w:rsidRPr="005A290F">
        <w:rPr>
          <w:rFonts w:ascii="Arial" w:eastAsia="Times New Roman" w:hAnsi="Arial" w:cs="Arial"/>
          <w:b/>
          <w:color w:val="000000"/>
          <w:sz w:val="24"/>
          <w:szCs w:val="24"/>
        </w:rPr>
        <w:t> </w:t>
      </w:r>
    </w:p>
    <w:p w14:paraId="2168F252" w14:textId="77777777" w:rsidR="00162793" w:rsidRPr="005A290F" w:rsidRDefault="00162793" w:rsidP="00162793">
      <w:pPr>
        <w:shd w:val="clear" w:color="auto" w:fill="FFFFFF"/>
        <w:spacing w:after="0" w:line="240" w:lineRule="auto"/>
        <w:rPr>
          <w:rFonts w:ascii="Times New Roman" w:eastAsia="Times New Roman" w:hAnsi="Times New Roman" w:cs="Times New Roman"/>
          <w:b/>
          <w:color w:val="000000"/>
          <w:sz w:val="24"/>
          <w:szCs w:val="24"/>
        </w:rPr>
      </w:pPr>
    </w:p>
    <w:p w14:paraId="5224EEFB" w14:textId="77777777" w:rsidR="005503B3" w:rsidRDefault="005503B3" w:rsidP="00162793">
      <w:pPr>
        <w:shd w:val="clear" w:color="auto" w:fill="FFFFFF"/>
        <w:spacing w:after="0" w:line="240" w:lineRule="auto"/>
        <w:rPr>
          <w:rFonts w:ascii="Arial" w:eastAsia="Times New Roman" w:hAnsi="Arial" w:cs="Arial"/>
          <w:b/>
          <w:color w:val="1F497D"/>
          <w:sz w:val="24"/>
          <w:szCs w:val="24"/>
        </w:rPr>
      </w:pPr>
      <w:r w:rsidRPr="005A290F">
        <w:rPr>
          <w:rFonts w:ascii="Arial" w:eastAsia="Times New Roman" w:hAnsi="Arial" w:cs="Arial"/>
          <w:b/>
          <w:color w:val="000000"/>
          <w:sz w:val="24"/>
          <w:szCs w:val="24"/>
        </w:rPr>
        <w:t xml:space="preserve">3.  </w:t>
      </w:r>
      <w:r w:rsidRPr="005A290F">
        <w:rPr>
          <w:rFonts w:ascii="Arial" w:eastAsia="Times New Roman" w:hAnsi="Arial" w:cs="Arial"/>
          <w:b/>
          <w:color w:val="FF0000"/>
          <w:sz w:val="24"/>
          <w:szCs w:val="24"/>
        </w:rPr>
        <w:t xml:space="preserve">Alfalfa </w:t>
      </w:r>
      <w:r>
        <w:rPr>
          <w:rFonts w:ascii="Arial" w:eastAsia="Times New Roman" w:hAnsi="Arial" w:cs="Arial"/>
          <w:b/>
          <w:color w:val="1F497D"/>
          <w:sz w:val="24"/>
          <w:szCs w:val="24"/>
        </w:rPr>
        <w:t>5 to 10</w:t>
      </w:r>
      <w:r w:rsidR="006554F0">
        <w:rPr>
          <w:rFonts w:ascii="Arial" w:eastAsia="Times New Roman" w:hAnsi="Arial" w:cs="Arial"/>
          <w:b/>
          <w:color w:val="1F497D"/>
          <w:sz w:val="24"/>
          <w:szCs w:val="24"/>
        </w:rPr>
        <w:t xml:space="preserve"> </w:t>
      </w:r>
      <w:r>
        <w:rPr>
          <w:rFonts w:ascii="Arial" w:eastAsia="Times New Roman" w:hAnsi="Arial" w:cs="Arial"/>
          <w:b/>
          <w:color w:val="000000"/>
          <w:sz w:val="24"/>
          <w:szCs w:val="24"/>
        </w:rPr>
        <w:t xml:space="preserve">in the </w:t>
      </w:r>
      <w:r w:rsidRPr="005A290F">
        <w:rPr>
          <w:rFonts w:ascii="Arial" w:eastAsia="Times New Roman" w:hAnsi="Arial" w:cs="Arial"/>
          <w:b/>
          <w:color w:val="000000"/>
          <w:sz w:val="24"/>
          <w:szCs w:val="24"/>
        </w:rPr>
        <w:t xml:space="preserve">morning and </w:t>
      </w:r>
      <w:r>
        <w:rPr>
          <w:rFonts w:ascii="Arial" w:eastAsia="Times New Roman" w:hAnsi="Arial" w:cs="Arial"/>
          <w:b/>
          <w:color w:val="1F497D"/>
          <w:sz w:val="24"/>
          <w:szCs w:val="24"/>
        </w:rPr>
        <w:t>5 to 1</w:t>
      </w:r>
      <w:r w:rsidRPr="005A290F">
        <w:rPr>
          <w:rFonts w:ascii="Arial" w:eastAsia="Times New Roman" w:hAnsi="Arial" w:cs="Arial"/>
          <w:b/>
          <w:color w:val="1F497D"/>
          <w:sz w:val="24"/>
          <w:szCs w:val="24"/>
        </w:rPr>
        <w:t>0</w:t>
      </w:r>
      <w:r w:rsidR="006554F0">
        <w:rPr>
          <w:rFonts w:ascii="Arial" w:eastAsia="Times New Roman" w:hAnsi="Arial" w:cs="Arial"/>
          <w:b/>
          <w:color w:val="1F497D"/>
          <w:sz w:val="24"/>
          <w:szCs w:val="24"/>
        </w:rPr>
        <w:t xml:space="preserve"> </w:t>
      </w:r>
      <w:r>
        <w:rPr>
          <w:rFonts w:ascii="Arial" w:eastAsia="Times New Roman" w:hAnsi="Arial" w:cs="Arial"/>
          <w:b/>
          <w:color w:val="000000"/>
          <w:sz w:val="24"/>
          <w:szCs w:val="24"/>
        </w:rPr>
        <w:t>at night to heal</w:t>
      </w:r>
      <w:r w:rsidRPr="005A290F">
        <w:rPr>
          <w:rFonts w:ascii="Arial" w:eastAsia="Times New Roman" w:hAnsi="Arial" w:cs="Arial"/>
          <w:b/>
          <w:color w:val="000000"/>
          <w:sz w:val="24"/>
          <w:szCs w:val="24"/>
        </w:rPr>
        <w:t xml:space="preserve"> the lining of the colon and restore a proper pH to the colon (these can be spread out t</w:t>
      </w:r>
      <w:r>
        <w:rPr>
          <w:rFonts w:ascii="Arial" w:eastAsia="Times New Roman" w:hAnsi="Arial" w:cs="Arial"/>
          <w:b/>
          <w:color w:val="000000"/>
          <w:sz w:val="24"/>
          <w:szCs w:val="24"/>
        </w:rPr>
        <w:t>hroughout the day if need be).Start with 5 to 10 a day and work your way up to 10-20 in the first week. (the higher level of toxicity the more Alfalfa is needed. So if your score was Highly Toxic you will need 20 Alfalfa a day Or Mildly Toxic &amp; Toxic Score needs 10 total a day)</w:t>
      </w:r>
      <w:r w:rsidR="006554F0">
        <w:rPr>
          <w:rFonts w:ascii="Arial" w:eastAsia="Times New Roman" w:hAnsi="Arial" w:cs="Arial"/>
          <w:b/>
          <w:color w:val="000000"/>
          <w:sz w:val="24"/>
          <w:szCs w:val="24"/>
        </w:rPr>
        <w:t>.</w:t>
      </w:r>
      <w:r>
        <w:rPr>
          <w:rFonts w:ascii="Arial" w:eastAsia="Times New Roman" w:hAnsi="Arial" w:cs="Arial"/>
          <w:b/>
          <w:color w:val="000000"/>
          <w:sz w:val="24"/>
          <w:szCs w:val="24"/>
        </w:rPr>
        <w:t xml:space="preserve"> </w:t>
      </w:r>
      <w:r>
        <w:rPr>
          <w:rFonts w:ascii="Arial" w:eastAsia="Times New Roman" w:hAnsi="Arial" w:cs="Arial"/>
          <w:b/>
          <w:color w:val="1F497D"/>
          <w:sz w:val="24"/>
          <w:szCs w:val="24"/>
        </w:rPr>
        <w:t>Pu</w:t>
      </w:r>
      <w:r w:rsidRPr="005A290F">
        <w:rPr>
          <w:rFonts w:ascii="Arial" w:eastAsia="Times New Roman" w:hAnsi="Arial" w:cs="Arial"/>
          <w:b/>
          <w:color w:val="1F497D"/>
          <w:sz w:val="24"/>
          <w:szCs w:val="24"/>
        </w:rPr>
        <w:t>rifies blood, binds toxins getting them out of the body</w:t>
      </w:r>
      <w:r w:rsidR="006554F0">
        <w:rPr>
          <w:rFonts w:ascii="Arial" w:eastAsia="Times New Roman" w:hAnsi="Arial" w:cs="Arial"/>
          <w:b/>
          <w:color w:val="1F497D"/>
          <w:sz w:val="24"/>
          <w:szCs w:val="24"/>
        </w:rPr>
        <w:t>.</w:t>
      </w:r>
    </w:p>
    <w:p w14:paraId="6DF1000D" w14:textId="77777777" w:rsidR="00162793" w:rsidRPr="006554F0" w:rsidRDefault="00162793" w:rsidP="00162793">
      <w:pPr>
        <w:shd w:val="clear" w:color="auto" w:fill="FFFFFF"/>
        <w:spacing w:after="0" w:line="240" w:lineRule="auto"/>
        <w:rPr>
          <w:rFonts w:ascii="Arial" w:eastAsia="Times New Roman" w:hAnsi="Arial" w:cs="Arial"/>
          <w:b/>
          <w:color w:val="1F497D"/>
          <w:sz w:val="24"/>
          <w:szCs w:val="24"/>
        </w:rPr>
      </w:pPr>
    </w:p>
    <w:p w14:paraId="519BF001" w14:textId="77777777" w:rsidR="005503B3" w:rsidRPr="005A290F" w:rsidRDefault="005503B3" w:rsidP="00162793">
      <w:pPr>
        <w:shd w:val="clear" w:color="auto" w:fill="FFFFFF"/>
        <w:spacing w:after="0" w:line="240" w:lineRule="auto"/>
        <w:rPr>
          <w:rFonts w:ascii="Times New Roman" w:eastAsia="Times New Roman" w:hAnsi="Times New Roman" w:cs="Times New Roman"/>
          <w:b/>
          <w:color w:val="000000"/>
          <w:sz w:val="24"/>
          <w:szCs w:val="24"/>
        </w:rPr>
      </w:pPr>
      <w:r w:rsidRPr="005A290F">
        <w:rPr>
          <w:rFonts w:ascii="Arial" w:eastAsia="Times New Roman" w:hAnsi="Arial" w:cs="Arial"/>
          <w:b/>
          <w:color w:val="000000"/>
          <w:sz w:val="24"/>
          <w:szCs w:val="24"/>
        </w:rPr>
        <w:t xml:space="preserve">4.  </w:t>
      </w:r>
      <w:r w:rsidRPr="005A290F">
        <w:rPr>
          <w:rFonts w:ascii="Arial" w:eastAsia="Times New Roman" w:hAnsi="Arial" w:cs="Arial"/>
          <w:b/>
          <w:color w:val="FF0000"/>
          <w:sz w:val="24"/>
          <w:szCs w:val="24"/>
        </w:rPr>
        <w:t>Liver DTX</w:t>
      </w:r>
      <w:r>
        <w:rPr>
          <w:rFonts w:ascii="Arial" w:eastAsia="Times New Roman" w:hAnsi="Arial" w:cs="Arial"/>
          <w:b/>
          <w:color w:val="000000"/>
          <w:sz w:val="24"/>
          <w:szCs w:val="24"/>
        </w:rPr>
        <w:t xml:space="preserve"> 1 in the morning and 2</w:t>
      </w:r>
      <w:r w:rsidR="00162793">
        <w:rPr>
          <w:rFonts w:ascii="Arial" w:eastAsia="Times New Roman" w:hAnsi="Arial" w:cs="Arial"/>
          <w:b/>
          <w:color w:val="000000"/>
          <w:sz w:val="24"/>
          <w:szCs w:val="24"/>
        </w:rPr>
        <w:t xml:space="preserve"> </w:t>
      </w:r>
      <w:r w:rsidRPr="005A290F">
        <w:rPr>
          <w:rFonts w:ascii="Arial" w:eastAsia="Times New Roman" w:hAnsi="Arial" w:cs="Arial"/>
          <w:b/>
          <w:color w:val="1F497D"/>
          <w:sz w:val="24"/>
          <w:szCs w:val="24"/>
        </w:rPr>
        <w:t>at night</w:t>
      </w:r>
      <w:r w:rsidRPr="005A290F">
        <w:rPr>
          <w:rFonts w:ascii="Arial" w:eastAsia="Times New Roman" w:hAnsi="Arial" w:cs="Arial"/>
          <w:b/>
          <w:color w:val="000000"/>
          <w:sz w:val="24"/>
          <w:szCs w:val="24"/>
        </w:rPr>
        <w:t xml:space="preserve"> to clear the liver of the toxins released by the yeast. ...</w:t>
      </w:r>
      <w:r>
        <w:rPr>
          <w:rFonts w:ascii="Arial" w:eastAsia="Times New Roman" w:hAnsi="Arial" w:cs="Arial"/>
          <w:b/>
          <w:color w:val="000000"/>
          <w:sz w:val="24"/>
          <w:szCs w:val="24"/>
        </w:rPr>
        <w:t xml:space="preserve">HOWEVER, </w:t>
      </w:r>
      <w:r w:rsidRPr="005A290F">
        <w:rPr>
          <w:rFonts w:ascii="Arial" w:eastAsia="Times New Roman" w:hAnsi="Arial" w:cs="Arial"/>
          <w:b/>
          <w:color w:val="000000"/>
          <w:sz w:val="24"/>
          <w:szCs w:val="24"/>
        </w:rPr>
        <w:t xml:space="preserve">you </w:t>
      </w:r>
      <w:r>
        <w:rPr>
          <w:rFonts w:ascii="Arial" w:eastAsia="Times New Roman" w:hAnsi="Arial" w:cs="Arial"/>
          <w:b/>
          <w:color w:val="000000"/>
          <w:sz w:val="24"/>
          <w:szCs w:val="24"/>
        </w:rPr>
        <w:t>should</w:t>
      </w:r>
      <w:r w:rsidRPr="005A290F">
        <w:rPr>
          <w:rFonts w:ascii="Arial" w:eastAsia="Times New Roman" w:hAnsi="Arial" w:cs="Arial"/>
          <w:b/>
          <w:color w:val="000000"/>
          <w:sz w:val="24"/>
          <w:szCs w:val="24"/>
        </w:rPr>
        <w:t xml:space="preserve"> start with 1 a </w:t>
      </w:r>
      <w:r w:rsidRPr="005A290F">
        <w:rPr>
          <w:rFonts w:ascii="Arial" w:eastAsia="Times New Roman" w:hAnsi="Arial" w:cs="Arial"/>
          <w:b/>
          <w:color w:val="1F497D"/>
          <w:sz w:val="24"/>
          <w:szCs w:val="24"/>
        </w:rPr>
        <w:t>night</w:t>
      </w:r>
      <w:r w:rsidRPr="005A290F">
        <w:rPr>
          <w:rFonts w:ascii="Arial" w:eastAsia="Times New Roman" w:hAnsi="Arial" w:cs="Arial"/>
          <w:b/>
          <w:color w:val="000000"/>
          <w:sz w:val="24"/>
          <w:szCs w:val="24"/>
        </w:rPr>
        <w:t xml:space="preserve"> for the first </w:t>
      </w:r>
      <w:r w:rsidRPr="005A290F">
        <w:rPr>
          <w:rFonts w:ascii="Arial" w:eastAsia="Times New Roman" w:hAnsi="Arial" w:cs="Arial"/>
          <w:b/>
          <w:color w:val="1F497D"/>
          <w:sz w:val="24"/>
          <w:szCs w:val="24"/>
        </w:rPr>
        <w:t>night</w:t>
      </w:r>
      <w:r w:rsidRPr="005A290F">
        <w:rPr>
          <w:rFonts w:ascii="Arial" w:eastAsia="Times New Roman" w:hAnsi="Arial" w:cs="Arial"/>
          <w:b/>
          <w:color w:val="000000"/>
          <w:sz w:val="24"/>
          <w:szCs w:val="24"/>
        </w:rPr>
        <w:t xml:space="preserve">, then 2 a </w:t>
      </w:r>
      <w:r w:rsidRPr="005A290F">
        <w:rPr>
          <w:rFonts w:ascii="Arial" w:eastAsia="Times New Roman" w:hAnsi="Arial" w:cs="Arial"/>
          <w:b/>
          <w:color w:val="1F497D"/>
          <w:sz w:val="24"/>
          <w:szCs w:val="24"/>
        </w:rPr>
        <w:t>night</w:t>
      </w:r>
      <w:r w:rsidRPr="005A290F">
        <w:rPr>
          <w:rFonts w:ascii="Arial" w:eastAsia="Times New Roman" w:hAnsi="Arial" w:cs="Arial"/>
          <w:b/>
          <w:color w:val="000000"/>
          <w:sz w:val="24"/>
          <w:szCs w:val="24"/>
        </w:rPr>
        <w:t xml:space="preserve"> for the next, then build up to 3</w:t>
      </w:r>
      <w:r w:rsidR="006554F0">
        <w:rPr>
          <w:rFonts w:ascii="Arial" w:eastAsia="Times New Roman" w:hAnsi="Arial" w:cs="Arial"/>
          <w:b/>
          <w:color w:val="000000"/>
          <w:sz w:val="24"/>
          <w:szCs w:val="24"/>
        </w:rPr>
        <w:t>…</w:t>
      </w:r>
      <w:r w:rsidRPr="005A290F">
        <w:rPr>
          <w:rFonts w:ascii="Arial" w:eastAsia="Times New Roman" w:hAnsi="Arial" w:cs="Arial"/>
          <w:b/>
          <w:color w:val="000000"/>
          <w:sz w:val="24"/>
          <w:szCs w:val="24"/>
        </w:rPr>
        <w:t>since this is probably the first time you have cleaned your liver.... </w:t>
      </w:r>
      <w:r w:rsidRPr="005A290F">
        <w:rPr>
          <w:rFonts w:ascii="Arial" w:eastAsia="Times New Roman" w:hAnsi="Arial" w:cs="Arial"/>
          <w:b/>
          <w:color w:val="1F497D"/>
          <w:sz w:val="24"/>
          <w:szCs w:val="24"/>
        </w:rPr>
        <w:t>Liver DTX cleanses the liver of metals and toxins of all kind.  When it is really cleaned it can regenerate itself which is really good.</w:t>
      </w:r>
    </w:p>
    <w:p w14:paraId="665324D0" w14:textId="77777777" w:rsidR="005503B3" w:rsidRPr="005A290F" w:rsidRDefault="005503B3" w:rsidP="00162793">
      <w:pPr>
        <w:spacing w:after="0" w:line="240" w:lineRule="auto"/>
        <w:rPr>
          <w:rFonts w:ascii="Arial" w:eastAsia="Times New Roman" w:hAnsi="Arial" w:cs="Arial"/>
          <w:b/>
          <w:sz w:val="24"/>
          <w:szCs w:val="24"/>
        </w:rPr>
      </w:pPr>
    </w:p>
    <w:p w14:paraId="1EB82039" w14:textId="77777777" w:rsidR="005503B3" w:rsidRPr="00162793" w:rsidRDefault="005503B3" w:rsidP="00162793">
      <w:pPr>
        <w:shd w:val="clear" w:color="auto" w:fill="FFFFFF"/>
        <w:spacing w:after="0" w:line="240" w:lineRule="auto"/>
        <w:rPr>
          <w:rFonts w:ascii="Arial" w:eastAsia="Times New Roman" w:hAnsi="Arial" w:cs="Arial"/>
          <w:b/>
          <w:color w:val="1F497D"/>
          <w:sz w:val="24"/>
          <w:szCs w:val="24"/>
        </w:rPr>
      </w:pPr>
      <w:r w:rsidRPr="00162793">
        <w:rPr>
          <w:rFonts w:ascii="Arial" w:eastAsia="Times New Roman" w:hAnsi="Arial" w:cs="Arial"/>
          <w:b/>
          <w:color w:val="000000"/>
          <w:sz w:val="24"/>
          <w:szCs w:val="24"/>
        </w:rPr>
        <w:t> 5.</w:t>
      </w:r>
      <w:r w:rsidR="00162793">
        <w:rPr>
          <w:rFonts w:ascii="Arial" w:eastAsia="Times New Roman" w:hAnsi="Arial" w:cs="Arial"/>
          <w:b/>
          <w:color w:val="000000"/>
          <w:sz w:val="24"/>
          <w:szCs w:val="24"/>
        </w:rPr>
        <w:t xml:space="preserve">  </w:t>
      </w:r>
      <w:r w:rsidR="00162793">
        <w:rPr>
          <w:rFonts w:ascii="Arial" w:eastAsia="Times New Roman" w:hAnsi="Arial" w:cs="Arial"/>
          <w:b/>
          <w:color w:val="FF0000"/>
          <w:sz w:val="24"/>
          <w:szCs w:val="24"/>
        </w:rPr>
        <w:t xml:space="preserve">Shaklee Life Shake:  </w:t>
      </w:r>
      <w:r w:rsidR="00162793">
        <w:rPr>
          <w:rFonts w:ascii="Arial" w:eastAsia="Times New Roman" w:hAnsi="Arial" w:cs="Arial"/>
          <w:b/>
          <w:color w:val="000000"/>
          <w:sz w:val="24"/>
          <w:szCs w:val="24"/>
        </w:rPr>
        <w:t>Three</w:t>
      </w:r>
      <w:r w:rsidRPr="00162793">
        <w:rPr>
          <w:rFonts w:ascii="Arial" w:eastAsia="Times New Roman" w:hAnsi="Arial" w:cs="Arial"/>
          <w:b/>
          <w:color w:val="000000"/>
          <w:sz w:val="24"/>
          <w:szCs w:val="24"/>
        </w:rPr>
        <w:t xml:space="preserve"> drink</w:t>
      </w:r>
      <w:r w:rsidR="00162793">
        <w:rPr>
          <w:rFonts w:ascii="Arial" w:eastAsia="Times New Roman" w:hAnsi="Arial" w:cs="Arial"/>
          <w:b/>
          <w:color w:val="000000"/>
          <w:sz w:val="24"/>
          <w:szCs w:val="24"/>
        </w:rPr>
        <w:t>s</w:t>
      </w:r>
      <w:r w:rsidRPr="00162793">
        <w:rPr>
          <w:rFonts w:ascii="Arial" w:eastAsia="Times New Roman" w:hAnsi="Arial" w:cs="Arial"/>
          <w:b/>
          <w:color w:val="000000"/>
          <w:sz w:val="24"/>
          <w:szCs w:val="24"/>
        </w:rPr>
        <w:t xml:space="preserve"> a day</w:t>
      </w:r>
      <w:r w:rsidR="00162793">
        <w:rPr>
          <w:rFonts w:ascii="Arial" w:eastAsia="Times New Roman" w:hAnsi="Arial" w:cs="Arial"/>
          <w:b/>
          <w:color w:val="000000"/>
          <w:sz w:val="24"/>
          <w:szCs w:val="24"/>
        </w:rPr>
        <w:t>…</w:t>
      </w:r>
      <w:r w:rsidRPr="00162793">
        <w:rPr>
          <w:rFonts w:ascii="Arial" w:eastAsia="Times New Roman" w:hAnsi="Arial" w:cs="Arial"/>
          <w:b/>
          <w:color w:val="000000"/>
          <w:sz w:val="24"/>
          <w:szCs w:val="24"/>
        </w:rPr>
        <w:t xml:space="preserve"> Use 2 scoops of protein to use as a Meal Replacement or 1 scoop a day if you are using it as a snack or part of your meal. </w:t>
      </w:r>
      <w:r w:rsidRPr="00162793">
        <w:rPr>
          <w:rFonts w:ascii="Arial" w:eastAsia="Times New Roman" w:hAnsi="Arial" w:cs="Arial"/>
          <w:b/>
          <w:color w:val="1F497D"/>
          <w:sz w:val="24"/>
          <w:szCs w:val="24"/>
        </w:rPr>
        <w:t>Protein, fiber which cleanses and helps us feel full, and Lysine, the amino acid which burns fat while maintaining muscle, turns on and boost</w:t>
      </w:r>
      <w:r w:rsidR="00162793">
        <w:rPr>
          <w:rFonts w:ascii="Arial" w:eastAsia="Times New Roman" w:hAnsi="Arial" w:cs="Arial"/>
          <w:b/>
          <w:color w:val="1F497D"/>
          <w:sz w:val="24"/>
          <w:szCs w:val="24"/>
        </w:rPr>
        <w:t>s</w:t>
      </w:r>
      <w:r w:rsidRPr="00162793">
        <w:rPr>
          <w:rFonts w:ascii="Arial" w:eastAsia="Times New Roman" w:hAnsi="Arial" w:cs="Arial"/>
          <w:b/>
          <w:color w:val="1F497D"/>
          <w:sz w:val="24"/>
          <w:szCs w:val="24"/>
        </w:rPr>
        <w:t xml:space="preserve"> metabolism.</w:t>
      </w:r>
    </w:p>
    <w:p w14:paraId="18B8EA53" w14:textId="77777777" w:rsidR="005503B3" w:rsidRPr="00162793" w:rsidRDefault="005503B3" w:rsidP="00162793">
      <w:pPr>
        <w:pStyle w:val="Heading3"/>
        <w:spacing w:before="0" w:line="240" w:lineRule="auto"/>
        <w:rPr>
          <w:rFonts w:ascii="Arial" w:eastAsia="Times New Roman" w:hAnsi="Arial" w:cs="Arial"/>
          <w:sz w:val="24"/>
          <w:szCs w:val="24"/>
        </w:rPr>
      </w:pPr>
      <w:r w:rsidRPr="00162793">
        <w:rPr>
          <w:rFonts w:ascii="Arial" w:eastAsia="Times New Roman" w:hAnsi="Arial" w:cs="Arial"/>
          <w:color w:val="1F497D"/>
          <w:sz w:val="24"/>
          <w:szCs w:val="24"/>
        </w:rPr>
        <w:lastRenderedPageBreak/>
        <w:t>6.</w:t>
      </w:r>
      <w:r w:rsidR="00162793">
        <w:rPr>
          <w:rFonts w:ascii="Arial" w:eastAsia="Times New Roman" w:hAnsi="Arial" w:cs="Arial"/>
          <w:color w:val="1F497D"/>
          <w:sz w:val="24"/>
          <w:szCs w:val="24"/>
        </w:rPr>
        <w:t xml:space="preserve">  </w:t>
      </w:r>
      <w:r w:rsidRPr="00162793">
        <w:rPr>
          <w:rFonts w:ascii="Arial" w:eastAsia="Times New Roman" w:hAnsi="Arial" w:cs="Arial"/>
          <w:color w:val="FF0000"/>
          <w:sz w:val="24"/>
          <w:szCs w:val="24"/>
        </w:rPr>
        <w:t>Vitalize</w:t>
      </w:r>
      <w:r w:rsidR="00162793">
        <w:rPr>
          <w:rFonts w:ascii="Arial" w:eastAsia="Times New Roman" w:hAnsi="Arial" w:cs="Arial"/>
          <w:color w:val="FF0000"/>
          <w:sz w:val="24"/>
          <w:szCs w:val="24"/>
        </w:rPr>
        <w:t xml:space="preserve">r:  </w:t>
      </w:r>
      <w:r w:rsidRPr="00162793">
        <w:rPr>
          <w:rFonts w:ascii="Arial" w:eastAsia="Times New Roman" w:hAnsi="Arial" w:cs="Arial"/>
          <w:color w:val="auto"/>
          <w:sz w:val="24"/>
          <w:szCs w:val="24"/>
        </w:rPr>
        <w:t>Changing Brands Can Change Your Life.</w:t>
      </w:r>
      <w:r w:rsidR="00162793" w:rsidRPr="00162793">
        <w:rPr>
          <w:rFonts w:ascii="Arial" w:eastAsia="Times New Roman" w:hAnsi="Arial" w:cs="Arial"/>
          <w:color w:val="auto"/>
          <w:sz w:val="24"/>
          <w:szCs w:val="24"/>
        </w:rPr>
        <w:t xml:space="preserve">  </w:t>
      </w:r>
      <w:r w:rsidRPr="00162793">
        <w:rPr>
          <w:rFonts w:ascii="Arial" w:eastAsia="Times New Roman" w:hAnsi="Arial" w:cs="Arial"/>
          <w:color w:val="auto"/>
          <w:sz w:val="24"/>
          <w:szCs w:val="24"/>
        </w:rPr>
        <w:t>Vitalizer is the most advanced multinutrient supplement in the marketplace today with 80 bio-optimized nutrients clinically proven to create a foundation for a longer, healthier life.* Vitalizer is the powerful and convenient approach to complete supplementation providing the best spectrum of vitamins, minerals, antioxidants, anti-aging phytonutrients, omega-3 fatty acids, and probiotics*, all in one daily serving.Based on 12 clinical studies and a first-of-its-kind Landmark Study</w:t>
      </w:r>
      <w:r w:rsidR="00162793" w:rsidRPr="00162793">
        <w:rPr>
          <w:rFonts w:ascii="Arial" w:eastAsia="Times New Roman" w:hAnsi="Arial" w:cs="Arial"/>
          <w:color w:val="auto"/>
          <w:sz w:val="24"/>
          <w:szCs w:val="24"/>
        </w:rPr>
        <w:t>.</w:t>
      </w:r>
    </w:p>
    <w:p w14:paraId="09022DCD" w14:textId="77777777" w:rsidR="005503B3" w:rsidRPr="008E1E74" w:rsidRDefault="005503B3" w:rsidP="00162793">
      <w:pPr>
        <w:spacing w:after="0" w:line="240" w:lineRule="auto"/>
        <w:rPr>
          <w:rFonts w:ascii="Calibri" w:eastAsia="Times New Roman" w:hAnsi="Calibri" w:cs="Calibri"/>
          <w:b/>
          <w:color w:val="1F497D"/>
          <w:sz w:val="24"/>
          <w:szCs w:val="24"/>
        </w:rPr>
      </w:pPr>
      <w:r w:rsidRPr="008E1E74">
        <w:rPr>
          <w:rFonts w:ascii="Calibri" w:eastAsia="Times New Roman" w:hAnsi="Calibri" w:cs="Calibri"/>
          <w:b/>
          <w:color w:val="1F497D"/>
          <w:sz w:val="24"/>
          <w:szCs w:val="24"/>
        </w:rPr>
        <w:t> </w:t>
      </w:r>
    </w:p>
    <w:p w14:paraId="33A3B511" w14:textId="77777777" w:rsidR="005503B3" w:rsidRPr="005A290F" w:rsidRDefault="005503B3" w:rsidP="00162793">
      <w:pPr>
        <w:shd w:val="clear" w:color="auto" w:fill="FFFFFF"/>
        <w:spacing w:after="0" w:line="240" w:lineRule="auto"/>
        <w:rPr>
          <w:rFonts w:ascii="Times New Roman" w:eastAsia="Times New Roman" w:hAnsi="Times New Roman" w:cs="Times New Roman"/>
          <w:color w:val="000000"/>
          <w:sz w:val="24"/>
          <w:szCs w:val="24"/>
        </w:rPr>
      </w:pPr>
      <w:r w:rsidRPr="005A290F">
        <w:rPr>
          <w:rFonts w:ascii="Arial" w:eastAsia="Times New Roman" w:hAnsi="Arial" w:cs="Arial"/>
          <w:color w:val="000000"/>
          <w:sz w:val="24"/>
          <w:szCs w:val="24"/>
        </w:rPr>
        <w:t>Be aware that as the yeast die</w:t>
      </w:r>
      <w:r>
        <w:rPr>
          <w:rFonts w:ascii="Arial" w:eastAsia="Times New Roman" w:hAnsi="Arial" w:cs="Arial"/>
          <w:color w:val="000000"/>
          <w:sz w:val="24"/>
          <w:szCs w:val="24"/>
        </w:rPr>
        <w:t>s</w:t>
      </w:r>
      <w:r w:rsidR="00162793">
        <w:rPr>
          <w:rFonts w:ascii="Arial" w:eastAsia="Times New Roman" w:hAnsi="Arial" w:cs="Arial"/>
          <w:color w:val="000000"/>
          <w:sz w:val="24"/>
          <w:szCs w:val="24"/>
        </w:rPr>
        <w:t xml:space="preserve"> off, there </w:t>
      </w:r>
      <w:r w:rsidRPr="005A290F">
        <w:rPr>
          <w:rFonts w:ascii="Arial" w:eastAsia="Times New Roman" w:hAnsi="Arial" w:cs="Arial"/>
          <w:color w:val="000000"/>
          <w:sz w:val="24"/>
          <w:szCs w:val="24"/>
        </w:rPr>
        <w:t xml:space="preserve">might be an initial worsening of the symptoms.  </w:t>
      </w:r>
      <w:r w:rsidRPr="00162793">
        <w:rPr>
          <w:rFonts w:ascii="Arial" w:eastAsia="Times New Roman" w:hAnsi="Arial" w:cs="Arial"/>
          <w:color w:val="000000"/>
          <w:sz w:val="24"/>
          <w:szCs w:val="24"/>
          <w:u w:val="single"/>
        </w:rPr>
        <w:t>This is perfectly normal and subsides after 1-3 days</w:t>
      </w:r>
      <w:r w:rsidRPr="005A290F">
        <w:rPr>
          <w:rFonts w:ascii="Arial" w:eastAsia="Times New Roman" w:hAnsi="Arial" w:cs="Arial"/>
          <w:color w:val="000000"/>
          <w:sz w:val="24"/>
          <w:szCs w:val="24"/>
        </w:rPr>
        <w:t>.  When the yeast die</w:t>
      </w:r>
      <w:r w:rsidR="00162793">
        <w:rPr>
          <w:rFonts w:ascii="Arial" w:eastAsia="Times New Roman" w:hAnsi="Arial" w:cs="Arial"/>
          <w:color w:val="000000"/>
          <w:sz w:val="24"/>
          <w:szCs w:val="24"/>
        </w:rPr>
        <w:t>,</w:t>
      </w:r>
      <w:r w:rsidRPr="005A290F">
        <w:rPr>
          <w:rFonts w:ascii="Arial" w:eastAsia="Times New Roman" w:hAnsi="Arial" w:cs="Arial"/>
          <w:color w:val="000000"/>
          <w:sz w:val="24"/>
          <w:szCs w:val="24"/>
        </w:rPr>
        <w:t xml:space="preserve"> the toxins they release can cause headaches in particular.  The best way to deal with this and even avoid it all together is to drink a lot of water (64+ oz); get adequate rest so the body can properly repair; and</w:t>
      </w:r>
      <w:r w:rsidR="00162793">
        <w:rPr>
          <w:rFonts w:ascii="Arial" w:eastAsia="Times New Roman" w:hAnsi="Arial" w:cs="Arial"/>
          <w:color w:val="000000"/>
          <w:sz w:val="24"/>
          <w:szCs w:val="24"/>
        </w:rPr>
        <w:t>/or</w:t>
      </w:r>
      <w:r w:rsidRPr="005A290F">
        <w:rPr>
          <w:rFonts w:ascii="Arial" w:eastAsia="Times New Roman" w:hAnsi="Arial" w:cs="Arial"/>
          <w:color w:val="000000"/>
          <w:sz w:val="24"/>
          <w:szCs w:val="24"/>
        </w:rPr>
        <w:t xml:space="preserve"> use Shaklee's Pain Relief Complex and Stress Relief Complex if necessary to control headaches.  It is best to avoid any prescription or over the counter pain relievers as they may slow down the detoxification process.</w:t>
      </w:r>
    </w:p>
    <w:p w14:paraId="2A660B5E" w14:textId="77777777" w:rsidR="005503B3" w:rsidRPr="005A290F" w:rsidRDefault="005503B3" w:rsidP="00162793">
      <w:pPr>
        <w:shd w:val="clear" w:color="auto" w:fill="FFFFFF"/>
        <w:spacing w:after="0" w:line="240" w:lineRule="auto"/>
        <w:rPr>
          <w:rFonts w:ascii="Times New Roman" w:eastAsia="Times New Roman" w:hAnsi="Times New Roman" w:cs="Times New Roman"/>
          <w:color w:val="000000"/>
          <w:sz w:val="24"/>
          <w:szCs w:val="24"/>
        </w:rPr>
      </w:pPr>
    </w:p>
    <w:p w14:paraId="27CEE5D9" w14:textId="77777777" w:rsidR="005503B3" w:rsidRPr="005A290F" w:rsidRDefault="005503B3" w:rsidP="00162793">
      <w:pPr>
        <w:shd w:val="clear" w:color="auto" w:fill="FFFFFF"/>
        <w:spacing w:after="0" w:line="240" w:lineRule="auto"/>
        <w:rPr>
          <w:rFonts w:ascii="Times New Roman" w:eastAsia="Times New Roman" w:hAnsi="Times New Roman" w:cs="Times New Roman"/>
          <w:color w:val="000000"/>
          <w:sz w:val="24"/>
          <w:szCs w:val="24"/>
        </w:rPr>
      </w:pPr>
      <w:r w:rsidRPr="005A290F">
        <w:rPr>
          <w:rFonts w:ascii="Arial" w:eastAsia="Times New Roman" w:hAnsi="Arial" w:cs="Arial"/>
          <w:color w:val="000000"/>
          <w:sz w:val="24"/>
          <w:szCs w:val="24"/>
        </w:rPr>
        <w:t> </w:t>
      </w:r>
    </w:p>
    <w:p w14:paraId="4754815C" w14:textId="77777777" w:rsidR="005503B3" w:rsidRPr="005A290F" w:rsidRDefault="005503B3" w:rsidP="00162793">
      <w:pPr>
        <w:shd w:val="clear" w:color="auto" w:fill="FFFFFF"/>
        <w:spacing w:after="0" w:line="240" w:lineRule="auto"/>
        <w:rPr>
          <w:rFonts w:ascii="Times New Roman" w:eastAsia="Times New Roman" w:hAnsi="Times New Roman" w:cs="Times New Roman"/>
          <w:color w:val="000000"/>
          <w:sz w:val="24"/>
          <w:szCs w:val="24"/>
        </w:rPr>
      </w:pPr>
      <w:r>
        <w:rPr>
          <w:rFonts w:ascii="Arial" w:eastAsia="Times New Roman" w:hAnsi="Arial" w:cs="Arial"/>
          <w:color w:val="000000"/>
          <w:sz w:val="24"/>
          <w:szCs w:val="24"/>
        </w:rPr>
        <w:t>Trusting this is what you need!</w:t>
      </w:r>
    </w:p>
    <w:p w14:paraId="0FF383DC" w14:textId="77777777" w:rsidR="005503B3" w:rsidRPr="005A290F" w:rsidRDefault="005503B3" w:rsidP="00162793">
      <w:pPr>
        <w:shd w:val="clear" w:color="auto" w:fill="FFFFFF"/>
        <w:spacing w:after="0" w:line="240" w:lineRule="auto"/>
        <w:rPr>
          <w:rFonts w:ascii="Times New Roman" w:eastAsia="Times New Roman" w:hAnsi="Times New Roman" w:cs="Times New Roman"/>
          <w:color w:val="000000"/>
          <w:sz w:val="24"/>
          <w:szCs w:val="24"/>
        </w:rPr>
      </w:pPr>
      <w:r>
        <w:rPr>
          <w:rFonts w:ascii="Arial" w:eastAsia="Times New Roman" w:hAnsi="Arial" w:cs="Arial"/>
          <w:color w:val="000000"/>
          <w:sz w:val="24"/>
          <w:szCs w:val="24"/>
        </w:rPr>
        <w:t>Sincerely,</w:t>
      </w:r>
    </w:p>
    <w:p w14:paraId="0C1655CF" w14:textId="77777777" w:rsidR="005503B3" w:rsidRPr="005A290F" w:rsidRDefault="005503B3" w:rsidP="00162793">
      <w:pPr>
        <w:shd w:val="clear" w:color="auto" w:fill="FFFFFF"/>
        <w:spacing w:after="0" w:line="240" w:lineRule="auto"/>
        <w:rPr>
          <w:rFonts w:ascii="Times New Roman" w:eastAsia="Times New Roman" w:hAnsi="Times New Roman" w:cs="Times New Roman"/>
          <w:color w:val="000000"/>
          <w:sz w:val="24"/>
          <w:szCs w:val="24"/>
        </w:rPr>
      </w:pPr>
      <w:r w:rsidRPr="005A290F">
        <w:rPr>
          <w:rFonts w:ascii="Arial" w:eastAsia="Times New Roman" w:hAnsi="Arial" w:cs="Arial"/>
          <w:color w:val="000000"/>
          <w:sz w:val="24"/>
          <w:szCs w:val="24"/>
        </w:rPr>
        <w:t>Tonya</w:t>
      </w:r>
      <w:r>
        <w:rPr>
          <w:rFonts w:ascii="Arial" w:eastAsia="Times New Roman" w:hAnsi="Arial" w:cs="Arial"/>
          <w:color w:val="000000"/>
          <w:sz w:val="24"/>
          <w:szCs w:val="24"/>
        </w:rPr>
        <w:t xml:space="preserve"> Patterson</w:t>
      </w:r>
    </w:p>
    <w:p w14:paraId="4FE6933B" w14:textId="77777777" w:rsidR="005503B3" w:rsidRPr="00091236" w:rsidRDefault="005503B3" w:rsidP="00162793">
      <w:pPr>
        <w:shd w:val="clear" w:color="auto" w:fill="FFFFFF"/>
        <w:spacing w:after="0" w:line="240" w:lineRule="auto"/>
        <w:rPr>
          <w:sz w:val="24"/>
          <w:szCs w:val="24"/>
        </w:rPr>
      </w:pPr>
      <w:r w:rsidRPr="005A290F">
        <w:rPr>
          <w:rFonts w:ascii="Arial" w:eastAsia="Times New Roman" w:hAnsi="Arial" w:cs="Arial"/>
          <w:color w:val="000000"/>
          <w:sz w:val="24"/>
          <w:szCs w:val="24"/>
        </w:rPr>
        <w:t xml:space="preserve">Certified </w:t>
      </w:r>
      <w:r w:rsidRPr="00091236">
        <w:rPr>
          <w:rFonts w:ascii="Arial" w:eastAsia="Times New Roman" w:hAnsi="Arial" w:cs="Arial"/>
          <w:color w:val="000000"/>
          <w:sz w:val="24"/>
          <w:szCs w:val="24"/>
        </w:rPr>
        <w:t>Nutritionist</w:t>
      </w:r>
    </w:p>
    <w:p w14:paraId="5BAB1EA4" w14:textId="77777777" w:rsidR="005503B3" w:rsidRDefault="005503B3" w:rsidP="00162793">
      <w:pPr>
        <w:spacing w:after="0" w:line="240" w:lineRule="auto"/>
        <w:rPr>
          <w:rFonts w:ascii="Arial" w:hAnsi="Arial" w:cs="Arial"/>
        </w:rPr>
      </w:pPr>
    </w:p>
    <w:p w14:paraId="4EC35C1C" w14:textId="77777777" w:rsidR="005503B3" w:rsidRDefault="005503B3" w:rsidP="00162793">
      <w:pPr>
        <w:spacing w:after="0" w:line="240" w:lineRule="auto"/>
        <w:rPr>
          <w:rFonts w:ascii="Arial" w:hAnsi="Arial" w:cs="Arial"/>
        </w:rPr>
      </w:pPr>
      <w:r>
        <w:rPr>
          <w:rFonts w:ascii="Arial" w:hAnsi="Arial" w:cs="Arial"/>
        </w:rPr>
        <w:br w:type="page"/>
      </w:r>
    </w:p>
    <w:p w14:paraId="37B1728B" w14:textId="77777777" w:rsidR="005503B3" w:rsidRPr="00162793" w:rsidRDefault="005503B3" w:rsidP="00162793">
      <w:pPr>
        <w:spacing w:before="100" w:beforeAutospacing="1" w:after="100" w:afterAutospacing="1" w:line="240" w:lineRule="auto"/>
        <w:jc w:val="center"/>
        <w:rPr>
          <w:b/>
          <w:sz w:val="36"/>
          <w:szCs w:val="36"/>
          <w:u w:val="single"/>
        </w:rPr>
      </w:pPr>
      <w:r w:rsidRPr="00162793">
        <w:rPr>
          <w:b/>
          <w:sz w:val="36"/>
          <w:szCs w:val="36"/>
          <w:u w:val="single"/>
        </w:rPr>
        <w:lastRenderedPageBreak/>
        <w:t>Snack Ideas</w:t>
      </w:r>
    </w:p>
    <w:p w14:paraId="2D840634" w14:textId="77777777" w:rsidR="005503B3" w:rsidRPr="00162793" w:rsidRDefault="00162793" w:rsidP="005D4638">
      <w:pPr>
        <w:pStyle w:val="ListParagraph"/>
        <w:numPr>
          <w:ilvl w:val="0"/>
          <w:numId w:val="2"/>
        </w:numPr>
        <w:spacing w:before="100" w:beforeAutospacing="1" w:after="100" w:afterAutospacing="1" w:line="240" w:lineRule="auto"/>
        <w:rPr>
          <w:sz w:val="28"/>
          <w:szCs w:val="28"/>
        </w:rPr>
      </w:pPr>
      <w:r>
        <w:rPr>
          <w:sz w:val="28"/>
          <w:szCs w:val="28"/>
        </w:rPr>
        <w:t xml:space="preserve">Celery and Peppers with </w:t>
      </w:r>
      <w:r w:rsidR="005503B3" w:rsidRPr="00162793">
        <w:rPr>
          <w:sz w:val="28"/>
          <w:szCs w:val="28"/>
        </w:rPr>
        <w:t>2 TB Hummus</w:t>
      </w:r>
    </w:p>
    <w:p w14:paraId="3CEECC36" w14:textId="77777777" w:rsidR="005503B3" w:rsidRPr="00162793" w:rsidRDefault="005503B3" w:rsidP="005D4638">
      <w:pPr>
        <w:pStyle w:val="ListParagraph"/>
        <w:numPr>
          <w:ilvl w:val="0"/>
          <w:numId w:val="2"/>
        </w:numPr>
        <w:spacing w:before="100" w:beforeAutospacing="1" w:after="100" w:afterAutospacing="1" w:line="240" w:lineRule="auto"/>
        <w:rPr>
          <w:sz w:val="28"/>
          <w:szCs w:val="28"/>
        </w:rPr>
      </w:pPr>
      <w:r w:rsidRPr="00162793">
        <w:rPr>
          <w:sz w:val="28"/>
          <w:szCs w:val="28"/>
        </w:rPr>
        <w:t>Carrots sticks and 2 TB sunflower butter</w:t>
      </w:r>
    </w:p>
    <w:p w14:paraId="301D0CDC" w14:textId="77777777" w:rsidR="005503B3" w:rsidRPr="00162793" w:rsidRDefault="005503B3" w:rsidP="005D4638">
      <w:pPr>
        <w:pStyle w:val="ListParagraph"/>
        <w:numPr>
          <w:ilvl w:val="0"/>
          <w:numId w:val="2"/>
        </w:numPr>
        <w:spacing w:before="100" w:beforeAutospacing="1" w:after="100" w:afterAutospacing="1" w:line="240" w:lineRule="auto"/>
        <w:rPr>
          <w:sz w:val="28"/>
          <w:szCs w:val="28"/>
        </w:rPr>
      </w:pPr>
      <w:r w:rsidRPr="00162793">
        <w:rPr>
          <w:sz w:val="28"/>
          <w:szCs w:val="28"/>
        </w:rPr>
        <w:t>Edamame (1/2 cup)</w:t>
      </w:r>
    </w:p>
    <w:p w14:paraId="65831435" w14:textId="77777777" w:rsidR="005503B3" w:rsidRPr="00162793" w:rsidRDefault="005503B3" w:rsidP="005D4638">
      <w:pPr>
        <w:pStyle w:val="ListParagraph"/>
        <w:numPr>
          <w:ilvl w:val="0"/>
          <w:numId w:val="2"/>
        </w:numPr>
        <w:spacing w:before="100" w:beforeAutospacing="1" w:after="100" w:afterAutospacing="1" w:line="240" w:lineRule="auto"/>
        <w:rPr>
          <w:sz w:val="28"/>
          <w:szCs w:val="28"/>
        </w:rPr>
      </w:pPr>
      <w:r w:rsidRPr="00162793">
        <w:rPr>
          <w:sz w:val="28"/>
          <w:szCs w:val="28"/>
        </w:rPr>
        <w:t>Cauliflower with 2 TB black bean dip</w:t>
      </w:r>
    </w:p>
    <w:p w14:paraId="70AB2F9C" w14:textId="77777777" w:rsidR="005503B3" w:rsidRPr="00162793" w:rsidRDefault="005503B3" w:rsidP="005D4638">
      <w:pPr>
        <w:pStyle w:val="ListParagraph"/>
        <w:numPr>
          <w:ilvl w:val="0"/>
          <w:numId w:val="2"/>
        </w:numPr>
        <w:spacing w:before="100" w:beforeAutospacing="1" w:after="100" w:afterAutospacing="1" w:line="240" w:lineRule="auto"/>
        <w:rPr>
          <w:sz w:val="28"/>
          <w:szCs w:val="28"/>
        </w:rPr>
      </w:pPr>
      <w:r w:rsidRPr="00162793">
        <w:rPr>
          <w:sz w:val="28"/>
          <w:szCs w:val="28"/>
        </w:rPr>
        <w:t>Apples with 2 TB Almond Butter and Raisins</w:t>
      </w:r>
    </w:p>
    <w:p w14:paraId="724E6543" w14:textId="77777777" w:rsidR="005503B3" w:rsidRPr="00162793" w:rsidRDefault="005503B3" w:rsidP="005D4638">
      <w:pPr>
        <w:pStyle w:val="ListParagraph"/>
        <w:numPr>
          <w:ilvl w:val="0"/>
          <w:numId w:val="2"/>
        </w:numPr>
        <w:spacing w:before="100" w:beforeAutospacing="1" w:after="100" w:afterAutospacing="1" w:line="240" w:lineRule="auto"/>
        <w:rPr>
          <w:sz w:val="28"/>
          <w:szCs w:val="28"/>
        </w:rPr>
      </w:pPr>
      <w:r w:rsidRPr="00162793">
        <w:rPr>
          <w:sz w:val="28"/>
          <w:szCs w:val="28"/>
        </w:rPr>
        <w:t>Shaklee snack bar</w:t>
      </w:r>
    </w:p>
    <w:p w14:paraId="448FA344" w14:textId="77777777" w:rsidR="005503B3" w:rsidRPr="00162793" w:rsidRDefault="005503B3" w:rsidP="005D4638">
      <w:pPr>
        <w:pStyle w:val="ListParagraph"/>
        <w:numPr>
          <w:ilvl w:val="0"/>
          <w:numId w:val="2"/>
        </w:numPr>
        <w:spacing w:before="100" w:beforeAutospacing="1" w:after="100" w:afterAutospacing="1" w:line="240" w:lineRule="auto"/>
        <w:rPr>
          <w:sz w:val="28"/>
          <w:szCs w:val="28"/>
        </w:rPr>
      </w:pPr>
      <w:r w:rsidRPr="00162793">
        <w:rPr>
          <w:sz w:val="28"/>
          <w:szCs w:val="28"/>
        </w:rPr>
        <w:t>Hard boiled egg and ½ Avocado</w:t>
      </w:r>
    </w:p>
    <w:p w14:paraId="55773F25" w14:textId="77777777" w:rsidR="005503B3" w:rsidRPr="00162793" w:rsidRDefault="005503B3" w:rsidP="005D4638">
      <w:pPr>
        <w:pStyle w:val="ListParagraph"/>
        <w:numPr>
          <w:ilvl w:val="0"/>
          <w:numId w:val="2"/>
        </w:numPr>
        <w:spacing w:before="100" w:beforeAutospacing="1" w:after="100" w:afterAutospacing="1" w:line="240" w:lineRule="auto"/>
        <w:rPr>
          <w:sz w:val="28"/>
          <w:szCs w:val="28"/>
        </w:rPr>
      </w:pPr>
      <w:r w:rsidRPr="00162793">
        <w:rPr>
          <w:sz w:val="28"/>
          <w:szCs w:val="28"/>
        </w:rPr>
        <w:t>1 pear and string cheese</w:t>
      </w:r>
    </w:p>
    <w:p w14:paraId="5ABE474E" w14:textId="77777777" w:rsidR="005503B3" w:rsidRPr="00162793" w:rsidRDefault="005503B3" w:rsidP="005D4638">
      <w:pPr>
        <w:pStyle w:val="ListParagraph"/>
        <w:numPr>
          <w:ilvl w:val="0"/>
          <w:numId w:val="2"/>
        </w:numPr>
        <w:spacing w:before="100" w:beforeAutospacing="1" w:after="100" w:afterAutospacing="1" w:line="240" w:lineRule="auto"/>
        <w:rPr>
          <w:sz w:val="28"/>
          <w:szCs w:val="28"/>
        </w:rPr>
      </w:pPr>
      <w:r w:rsidRPr="00162793">
        <w:rPr>
          <w:sz w:val="28"/>
          <w:szCs w:val="28"/>
        </w:rPr>
        <w:t xml:space="preserve">Plain Greek yogurt with raspberries </w:t>
      </w:r>
    </w:p>
    <w:p w14:paraId="50C26582"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Small bowl of grapes and walnuts</w:t>
      </w:r>
    </w:p>
    <w:p w14:paraId="4CBD14D3"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 xml:space="preserve">Low-fat cottage cheese with cut-up fruit </w:t>
      </w:r>
    </w:p>
    <w:p w14:paraId="0CD4D260"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Banana w/ peanut butter</w:t>
      </w:r>
    </w:p>
    <w:p w14:paraId="5B9759AE"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Handful of pistachios and apple/pear/banana</w:t>
      </w:r>
    </w:p>
    <w:p w14:paraId="585859E0"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Frozen grapes (great for a cold summer snack!)</w:t>
      </w:r>
    </w:p>
    <w:p w14:paraId="507CD545"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Cucumbers w/ feta cheese</w:t>
      </w:r>
    </w:p>
    <w:p w14:paraId="600E8B4F"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12 raw unsalted almonds and craisins</w:t>
      </w:r>
    </w:p>
    <w:p w14:paraId="29034E56"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Leafy greens, sliced cucumbers with fresh squeezed lemon &amp; olive oil</w:t>
      </w:r>
    </w:p>
    <w:p w14:paraId="7EE0FDA6"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Fresh guacamole (1/2 avocado mashed with dash of sea salt) with veggies</w:t>
      </w:r>
    </w:p>
    <w:p w14:paraId="186FC34A"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Handful of seeds: pumpkin or sunflower with ½ cup blueberries</w:t>
      </w:r>
    </w:p>
    <w:p w14:paraId="12A3BCA3"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Plain kale chips</w:t>
      </w:r>
    </w:p>
    <w:p w14:paraId="2E886905"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Fresh salsa w/ rice crackers</w:t>
      </w:r>
    </w:p>
    <w:p w14:paraId="4231BA4F" w14:textId="77777777" w:rsidR="005503B3" w:rsidRPr="00162793" w:rsidRDefault="005503B3" w:rsidP="00162793">
      <w:pPr>
        <w:pStyle w:val="ListParagraph"/>
        <w:numPr>
          <w:ilvl w:val="0"/>
          <w:numId w:val="2"/>
        </w:numPr>
        <w:spacing w:before="100" w:beforeAutospacing="1" w:after="100" w:afterAutospacing="1" w:line="240" w:lineRule="auto"/>
        <w:ind w:left="900" w:hanging="540"/>
        <w:rPr>
          <w:sz w:val="28"/>
          <w:szCs w:val="28"/>
        </w:rPr>
      </w:pPr>
      <w:r w:rsidRPr="00162793">
        <w:rPr>
          <w:sz w:val="28"/>
          <w:szCs w:val="28"/>
        </w:rPr>
        <w:t>Rice cakes with peanut/almond butter</w:t>
      </w:r>
    </w:p>
    <w:p w14:paraId="08C54C35" w14:textId="77777777" w:rsidR="005503B3" w:rsidRDefault="005503B3" w:rsidP="00162793">
      <w:pPr>
        <w:spacing w:after="0" w:line="240" w:lineRule="auto"/>
        <w:ind w:left="360"/>
      </w:pPr>
    </w:p>
    <w:p w14:paraId="14094920" w14:textId="77777777" w:rsidR="00162793" w:rsidRDefault="00162793" w:rsidP="00162793">
      <w:pPr>
        <w:spacing w:after="0" w:line="240" w:lineRule="auto"/>
        <w:ind w:left="360"/>
        <w:rPr>
          <w:i/>
          <w:sz w:val="28"/>
          <w:szCs w:val="28"/>
        </w:rPr>
      </w:pPr>
      <w:r>
        <w:rPr>
          <w:i/>
          <w:sz w:val="28"/>
          <w:szCs w:val="28"/>
        </w:rPr>
        <w:t>**</w:t>
      </w:r>
      <w:r w:rsidRPr="00162793">
        <w:rPr>
          <w:i/>
          <w:sz w:val="28"/>
          <w:szCs w:val="28"/>
        </w:rPr>
        <w:t xml:space="preserve">Remember…All-natural versions of the foods above will deliver the BEST results </w:t>
      </w:r>
    </w:p>
    <w:p w14:paraId="4347091F" w14:textId="77777777" w:rsidR="005503B3" w:rsidRDefault="00162793" w:rsidP="00162793">
      <w:pPr>
        <w:spacing w:after="0" w:line="240" w:lineRule="auto"/>
        <w:ind w:left="360"/>
        <w:rPr>
          <w:rFonts w:ascii="Arial" w:hAnsi="Arial" w:cs="Arial"/>
        </w:rPr>
      </w:pPr>
      <w:r w:rsidRPr="00162793">
        <w:rPr>
          <w:i/>
          <w:sz w:val="28"/>
          <w:szCs w:val="28"/>
        </w:rPr>
        <w:t xml:space="preserve">(foods with NATURAL sugars and HEALTHY fats).  </w:t>
      </w:r>
    </w:p>
    <w:p w14:paraId="1735C275" w14:textId="77777777" w:rsidR="009D0BFA" w:rsidRDefault="009D0BFA" w:rsidP="009D0BFA">
      <w:pPr>
        <w:spacing w:after="0" w:line="240" w:lineRule="auto"/>
        <w:rPr>
          <w:b/>
          <w:sz w:val="32"/>
          <w:szCs w:val="32"/>
        </w:rPr>
      </w:pPr>
    </w:p>
    <w:p w14:paraId="0471ADF7" w14:textId="77777777" w:rsidR="009D0BFA" w:rsidRDefault="009D0BFA">
      <w:pPr>
        <w:spacing w:after="0" w:line="240" w:lineRule="auto"/>
        <w:rPr>
          <w:b/>
          <w:sz w:val="32"/>
          <w:szCs w:val="32"/>
        </w:rPr>
      </w:pPr>
      <w:r>
        <w:rPr>
          <w:b/>
          <w:sz w:val="32"/>
          <w:szCs w:val="32"/>
        </w:rPr>
        <w:br w:type="page"/>
      </w:r>
    </w:p>
    <w:p w14:paraId="182B9DB2" w14:textId="77777777" w:rsidR="005503B3" w:rsidRPr="009D0BFA" w:rsidRDefault="005503B3" w:rsidP="009D0BFA">
      <w:pPr>
        <w:spacing w:after="0" w:line="240" w:lineRule="auto"/>
        <w:jc w:val="center"/>
        <w:rPr>
          <w:b/>
          <w:sz w:val="32"/>
          <w:szCs w:val="32"/>
        </w:rPr>
      </w:pPr>
      <w:r w:rsidRPr="00B54350">
        <w:rPr>
          <w:b/>
          <w:sz w:val="32"/>
          <w:szCs w:val="32"/>
        </w:rPr>
        <w:lastRenderedPageBreak/>
        <w:t>WHAT IS MEANT BY A BETTER NUTRITIONAL PROGRAM?</w:t>
      </w:r>
    </w:p>
    <w:p w14:paraId="5C4D7BA5" w14:textId="77777777" w:rsidR="005503B3" w:rsidRPr="009D0BFA" w:rsidRDefault="005503B3" w:rsidP="005D4638">
      <w:pPr>
        <w:pStyle w:val="NormalWeb"/>
        <w:rPr>
          <w:ins w:id="1" w:author="Unknown" w:date="2004-06-04T00:54:00Z"/>
          <w:u w:val="single"/>
        </w:rPr>
      </w:pPr>
      <w:ins w:id="2" w:author="Unknown" w:date="2004-06-04T00:54:00Z">
        <w:r w:rsidRPr="009D0BFA">
          <w:rPr>
            <w:bCs/>
            <w:u w:val="single"/>
          </w:rPr>
          <w:t>THE FOLLOWING INFORMATION HAS BEEN SUPPLIED TO US BY DR. STANLEY BASS.</w:t>
        </w:r>
        <w:r w:rsidRPr="009D0BFA">
          <w:rPr>
            <w:u w:val="single"/>
          </w:rPr>
          <w:br/>
        </w:r>
        <w:r w:rsidRPr="009D0BFA">
          <w:rPr>
            <w:u w:val="single"/>
          </w:rPr>
          <w:br/>
        </w:r>
      </w:ins>
      <w:r w:rsidR="009D0BFA" w:rsidRPr="009D0BFA">
        <w:rPr>
          <w:u w:val="single"/>
        </w:rPr>
        <w:t>Th</w:t>
      </w:r>
      <w:ins w:id="3" w:author="Unknown" w:date="2004-06-04T00:54:00Z">
        <w:r w:rsidRPr="009D0BFA">
          <w:rPr>
            <w:u w:val="single"/>
          </w:rPr>
          <w:t xml:space="preserve">e closer the food comes to the natural state, uncooked form, the higher its quality. All the enzymes are found intact, the amino acids in their finest form, the minerals, vitamins, trace elements, </w:t>
        </w:r>
        <w:r w:rsidRPr="009D0BFA">
          <w:rPr>
            <w:u w:val="single"/>
          </w:rPr>
          <w:br/>
          <w:t xml:space="preserve">carbohydrates and "life Force" are present. </w:t>
        </w:r>
      </w:ins>
    </w:p>
    <w:p w14:paraId="238D5BCF" w14:textId="77777777" w:rsidR="005503B3" w:rsidRPr="009D0BFA" w:rsidRDefault="005503B3" w:rsidP="005D4638">
      <w:pPr>
        <w:pStyle w:val="NormalWeb"/>
        <w:rPr>
          <w:ins w:id="4" w:author="Unknown" w:date="2004-06-04T00:54:00Z"/>
          <w:u w:val="single"/>
        </w:rPr>
      </w:pPr>
      <w:ins w:id="5" w:author="Unknown" w:date="2004-06-04T00:54:00Z">
        <w:r w:rsidRPr="009D0BFA">
          <w:rPr>
            <w:u w:val="single"/>
          </w:rPr>
          <w:t>The quality of nutritional programs are also improved by omitting toxic substances such as coffee, tea, chocolate, tobacco, salt, pepper, etc..</w:t>
        </w:r>
      </w:ins>
    </w:p>
    <w:p w14:paraId="0107D923" w14:textId="77777777" w:rsidR="009D0BFA" w:rsidRPr="009D0BFA" w:rsidRDefault="005503B3" w:rsidP="009D0BFA">
      <w:pPr>
        <w:pStyle w:val="NormalWeb"/>
        <w:rPr>
          <w:u w:val="single"/>
        </w:rPr>
      </w:pPr>
      <w:ins w:id="6" w:author="Unknown" w:date="2004-06-04T00:54:00Z">
        <w:r w:rsidRPr="009D0BFA">
          <w:rPr>
            <w:u w:val="single"/>
          </w:rPr>
          <w:br/>
          <w:t xml:space="preserve">WHAT HAPPENS WHEN A PERSON IMPROVES THEIR DIET? </w:t>
        </w:r>
        <w:r w:rsidRPr="009D0BFA">
          <w:rPr>
            <w:u w:val="single"/>
          </w:rPr>
          <w:br/>
        </w:r>
        <w:r w:rsidRPr="009D0BFA">
          <w:rPr>
            <w:u w:val="single"/>
          </w:rPr>
          <w:br/>
          <w:t xml:space="preserve">Remarkable things begin to happen to the body as well as the mind. When the quality of food coming into the body is of higher quality than the tissues which the body is made of, the body begins to discard the lower grade materials and tissues to make room for the superior materials which it uses to make new and healthier tissue. </w:t>
        </w:r>
        <w:r w:rsidRPr="009D0BFA">
          <w:rPr>
            <w:u w:val="single"/>
          </w:rPr>
          <w:br/>
        </w:r>
        <w:r w:rsidRPr="009D0BFA">
          <w:rPr>
            <w:u w:val="single"/>
          </w:rPr>
          <w:br/>
          <w:t xml:space="preserve">The body always tries to produce health and always will, unless our interference is too great. Only then do we fail to recover and degenerate further into disease. The self curing nature of many conditions such as colds, fevers, cuts, swelling, injuries, etc., furnishes endless examples of how the body tends toward health, unless we do something to stop the progress. </w:t>
        </w:r>
        <w:r w:rsidRPr="009D0BFA">
          <w:rPr>
            <w:u w:val="single"/>
          </w:rPr>
          <w:br/>
        </w:r>
      </w:ins>
    </w:p>
    <w:p w14:paraId="2521CB63" w14:textId="77777777" w:rsidR="005503B3" w:rsidRPr="009D0BFA" w:rsidRDefault="005503B3" w:rsidP="009D0BFA">
      <w:pPr>
        <w:pStyle w:val="NormalWeb"/>
        <w:rPr>
          <w:rFonts w:ascii="Arial" w:hAnsi="Arial" w:cs="Arial"/>
          <w:u w:val="single"/>
        </w:rPr>
      </w:pPr>
      <w:ins w:id="7" w:author="Unknown" w:date="2004-06-04T00:54:00Z">
        <w:r w:rsidRPr="009D0BFA">
          <w:rPr>
            <w:u w:val="single"/>
          </w:rPr>
          <w:br/>
          <w:t xml:space="preserve">SYMPTOMS WHICH OCCUR IN THE PROCESS OF REGENERATION. </w:t>
        </w:r>
        <w:r w:rsidRPr="009D0BFA">
          <w:rPr>
            <w:u w:val="single"/>
          </w:rPr>
          <w:br/>
        </w:r>
        <w:r w:rsidRPr="009D0BFA">
          <w:rPr>
            <w:u w:val="single"/>
          </w:rPr>
          <w:br/>
          <w:t xml:space="preserve">A person who starts on a better diet or supplementation, stays on it for three days to a week and then quits, saying "Oh! I felt better on the old diet, the new one made me feel weak". </w:t>
        </w:r>
        <w:r w:rsidRPr="009D0BFA">
          <w:rPr>
            <w:u w:val="single"/>
          </w:rPr>
          <w:br/>
        </w:r>
        <w:r w:rsidRPr="009D0BFA">
          <w:rPr>
            <w:u w:val="single"/>
          </w:rPr>
          <w:br/>
          <w:t xml:space="preserve">He failed because he didn’t give his body a chance to adjust and complete its first phase of action recuperation. If he had waited a while longer, he would have begun to feel better than before he started. </w:t>
        </w:r>
        <w:r w:rsidRPr="009D0BFA">
          <w:rPr>
            <w:u w:val="single"/>
          </w:rPr>
          <w:br/>
        </w:r>
        <w:r w:rsidRPr="009D0BFA">
          <w:rPr>
            <w:u w:val="single"/>
          </w:rPr>
          <w:br/>
          <w:t xml:space="preserve">During this phase (lasting about ten days) the vital energies such as the muscles and skin, begin to move to the vital internal organs and start reconstruction. This produces a feeling of less energy in the muscles, </w:t>
        </w:r>
        <w:r w:rsidRPr="009D0BFA">
          <w:rPr>
            <w:u w:val="single"/>
          </w:rPr>
          <w:br/>
          <w:t xml:space="preserve">which the mind interprets as some weakness. Actually, the power is increased, but actually being used for building the more important organs and less is available for muscular work. It is redeploying the forces to the more important internal parts. This is a crucial phase, and it is important for the person to stop wasting energy and to rest and sleep more. It is important that they have patience and faith and just wait it out, and after a while they will get increasing strength which will exceed by far what they felt before they began the new program. </w:t>
        </w:r>
        <w:r w:rsidRPr="009D0BFA">
          <w:rPr>
            <w:u w:val="single"/>
          </w:rPr>
          <w:br/>
        </w:r>
        <w:r w:rsidRPr="009D0BFA">
          <w:rPr>
            <w:u w:val="single"/>
          </w:rPr>
          <w:br/>
          <w:t xml:space="preserve">The cellar intelligence reasons something like this: "Oh! Look at all those fine materials coming in, how wonderful, now we have a chance to get rid of this old garbage and build a beautiful new house. Let’s get </w:t>
        </w:r>
        <w:r w:rsidRPr="009D0BFA">
          <w:rPr>
            <w:u w:val="single"/>
          </w:rPr>
          <w:br/>
          <w:t xml:space="preserve">started immediately,. Let’s get this excess bile out of the liver and gall bladder and send it to the intestines for elimination. Let’s get this sludge moving out of the arteries, veins and capillaries. These smelly, gassy, brain-stupefying masses have been here too long, out with them! These arthritic deposits in the joints need cleaning up, let’s get these irritating food preservatives, aspirins, sleeping pills and drugs out of the way along with these </w:t>
        </w:r>
        <w:r w:rsidRPr="009D0BFA">
          <w:rPr>
            <w:u w:val="single"/>
          </w:rPr>
          <w:lastRenderedPageBreak/>
          <w:t xml:space="preserve">other masses of fat which have made life so burdensome for us </w:t>
        </w:r>
        <w:r w:rsidRPr="009D0BFA">
          <w:rPr>
            <w:u w:val="single"/>
          </w:rPr>
          <w:br/>
          <w:t xml:space="preserve">for so long". </w:t>
        </w:r>
        <w:r w:rsidRPr="009D0BFA">
          <w:rPr>
            <w:u w:val="single"/>
          </w:rPr>
          <w:br/>
        </w:r>
        <w:r w:rsidRPr="009D0BFA">
          <w:rPr>
            <w:u w:val="single"/>
          </w:rPr>
          <w:br/>
        </w:r>
        <w:r w:rsidRPr="009D0BFA">
          <w:rPr>
            <w:sz w:val="16"/>
            <w:szCs w:val="16"/>
            <w:u w:val="single"/>
          </w:rPr>
          <w:br/>
        </w:r>
        <w:r w:rsidRPr="009D0BFA">
          <w:rPr>
            <w:u w:val="single"/>
          </w:rPr>
          <w:t xml:space="preserve">Headaches may occur at the beginning, fever and/or colds; the skin may break out; short intervals of bowel sluggishness, occasional diarrhea, or mental depression, frequent urination, etc., etc.. The great majority of people find their reactions tolerable and are encouraged to bear with them because of the many improvements which have already occurred. </w:t>
        </w:r>
        <w:r w:rsidRPr="009D0BFA">
          <w:rPr>
            <w:u w:val="single"/>
          </w:rPr>
          <w:br/>
        </w:r>
        <w:r w:rsidRPr="009D0BFA">
          <w:rPr>
            <w:sz w:val="16"/>
            <w:szCs w:val="16"/>
            <w:u w:val="single"/>
          </w:rPr>
          <w:br/>
        </w:r>
        <w:r w:rsidRPr="009D0BFA">
          <w:rPr>
            <w:u w:val="single"/>
          </w:rPr>
          <w:t xml:space="preserve">Be happy you are having symptoms. "Realize deeply that your body is becoming younger and healthier every day, because you are throwing off more and more wastes which would eventually have brought pain and disease and much suffering. </w:t>
        </w:r>
        <w:r w:rsidRPr="009D0BFA">
          <w:rPr>
            <w:u w:val="single"/>
          </w:rPr>
          <w:br/>
        </w:r>
        <w:r w:rsidRPr="009D0BFA">
          <w:rPr>
            <w:sz w:val="16"/>
            <w:szCs w:val="16"/>
            <w:u w:val="single"/>
          </w:rPr>
          <w:br/>
        </w:r>
        <w:r w:rsidRPr="009D0BFA">
          <w:rPr>
            <w:u w:val="single"/>
          </w:rPr>
          <w:t xml:space="preserve">Those who have the worst symptoms - reactions - and follow through to their successful termination are thus avoiding some of the worst diseases which would eventually have developed. </w:t>
        </w:r>
        <w:r w:rsidRPr="009D0BFA">
          <w:rPr>
            <w:u w:val="single"/>
          </w:rPr>
          <w:br/>
        </w:r>
        <w:r w:rsidRPr="009D0BFA">
          <w:rPr>
            <w:sz w:val="16"/>
            <w:szCs w:val="16"/>
            <w:u w:val="single"/>
          </w:rPr>
          <w:br/>
        </w:r>
      </w:ins>
    </w:p>
    <w:p w14:paraId="1C846D3C" w14:textId="77777777" w:rsidR="00A600D6" w:rsidRPr="009D0BFA" w:rsidRDefault="00A600D6" w:rsidP="005D4638">
      <w:pPr>
        <w:spacing w:before="100" w:beforeAutospacing="1" w:after="100" w:afterAutospacing="1" w:line="240" w:lineRule="auto"/>
        <w:rPr>
          <w:u w:val="single"/>
        </w:rPr>
      </w:pPr>
    </w:p>
    <w:sectPr w:rsidR="00A600D6" w:rsidRPr="009D0BFA" w:rsidSect="009D0BFA">
      <w:headerReference w:type="default" r:id="rId9"/>
      <w:footerReference w:type="default" r:id="rId10"/>
      <w:type w:val="continuous"/>
      <w:pgSz w:w="12240" w:h="15840"/>
      <w:pgMar w:top="720" w:right="720" w:bottom="5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7706D" w14:textId="77777777" w:rsidR="008C1597" w:rsidRDefault="008C1597" w:rsidP="005503B3">
      <w:pPr>
        <w:spacing w:after="0" w:line="240" w:lineRule="auto"/>
      </w:pPr>
      <w:r>
        <w:separator/>
      </w:r>
    </w:p>
  </w:endnote>
  <w:endnote w:type="continuationSeparator" w:id="0">
    <w:p w14:paraId="492B00DA" w14:textId="77777777" w:rsidR="008C1597" w:rsidRDefault="008C1597" w:rsidP="00550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AR ESSENCE">
    <w:altName w:val="Times New Roman"/>
    <w:charset w:val="00"/>
    <w:family w:val="auto"/>
    <w:pitch w:val="variable"/>
    <w:sig w:usb0="00000003" w:usb1="0000000A" w:usb2="00000000" w:usb3="00000000" w:csb0="00000001" w:csb1="00000000"/>
  </w:font>
  <w:font w:name="Impact">
    <w:panose1 w:val="020B080603090205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9DE0E" w14:textId="77777777" w:rsidR="00AE67C6" w:rsidRPr="00974B03" w:rsidRDefault="008C1597" w:rsidP="00974B03">
    <w:pPr>
      <w:jc w:val="center"/>
      <w:rPr>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3C444" w14:textId="77777777" w:rsidR="008C1597" w:rsidRDefault="008C1597" w:rsidP="005503B3">
      <w:pPr>
        <w:spacing w:after="0" w:line="240" w:lineRule="auto"/>
      </w:pPr>
      <w:r>
        <w:separator/>
      </w:r>
    </w:p>
  </w:footnote>
  <w:footnote w:type="continuationSeparator" w:id="0">
    <w:p w14:paraId="6EB6653D" w14:textId="77777777" w:rsidR="008C1597" w:rsidRDefault="008C1597" w:rsidP="005503B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35802" w14:textId="77777777" w:rsidR="00AE67C6" w:rsidRPr="007B24BD" w:rsidRDefault="008C1597" w:rsidP="007B24BD">
    <w:pPr>
      <w:jc w:val="center"/>
      <w:rPr>
        <w:rFonts w:ascii="Impact" w:hAnsi="Impact"/>
        <w:sz w:val="40"/>
        <w:szCs w:val="4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61284"/>
    <w:multiLevelType w:val="hybridMultilevel"/>
    <w:tmpl w:val="03CE6A38"/>
    <w:lvl w:ilvl="0" w:tplc="FDC894E4">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0210D33"/>
    <w:multiLevelType w:val="hybridMultilevel"/>
    <w:tmpl w:val="42CE6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44365A"/>
    <w:multiLevelType w:val="hybridMultilevel"/>
    <w:tmpl w:val="05B8C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3B3"/>
    <w:rsid w:val="0003298F"/>
    <w:rsid w:val="00050AE4"/>
    <w:rsid w:val="001373BA"/>
    <w:rsid w:val="00162793"/>
    <w:rsid w:val="00213E56"/>
    <w:rsid w:val="00387E32"/>
    <w:rsid w:val="005503B3"/>
    <w:rsid w:val="005D4638"/>
    <w:rsid w:val="006554F0"/>
    <w:rsid w:val="008C1597"/>
    <w:rsid w:val="009D0BFA"/>
    <w:rsid w:val="00A600D6"/>
    <w:rsid w:val="00DE7B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4B0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3B3"/>
    <w:pPr>
      <w:spacing w:after="160" w:line="259" w:lineRule="auto"/>
    </w:pPr>
    <w:rPr>
      <w:rFonts w:eastAsiaTheme="minorHAnsi"/>
      <w:sz w:val="22"/>
      <w:szCs w:val="22"/>
    </w:rPr>
  </w:style>
  <w:style w:type="paragraph" w:styleId="Heading3">
    <w:name w:val="heading 3"/>
    <w:basedOn w:val="Normal"/>
    <w:next w:val="Normal"/>
    <w:link w:val="Heading3Char"/>
    <w:uiPriority w:val="9"/>
    <w:unhideWhenUsed/>
    <w:qFormat/>
    <w:rsid w:val="005503B3"/>
    <w:pPr>
      <w:keepNext/>
      <w:keepLines/>
      <w:spacing w:before="200" w:after="0" w:line="276"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3B3"/>
    <w:pPr>
      <w:ind w:left="720"/>
      <w:contextualSpacing/>
    </w:pPr>
  </w:style>
  <w:style w:type="paragraph" w:styleId="NoSpacing">
    <w:name w:val="No Spacing"/>
    <w:uiPriority w:val="1"/>
    <w:qFormat/>
    <w:rsid w:val="005503B3"/>
    <w:rPr>
      <w:rFonts w:eastAsiaTheme="minorHAnsi"/>
      <w:sz w:val="22"/>
      <w:szCs w:val="22"/>
    </w:rPr>
  </w:style>
  <w:style w:type="paragraph" w:styleId="Header">
    <w:name w:val="header"/>
    <w:basedOn w:val="Normal"/>
    <w:link w:val="HeaderChar"/>
    <w:uiPriority w:val="99"/>
    <w:unhideWhenUsed/>
    <w:rsid w:val="005503B3"/>
    <w:pPr>
      <w:tabs>
        <w:tab w:val="center" w:pos="4320"/>
        <w:tab w:val="right" w:pos="8640"/>
      </w:tabs>
      <w:spacing w:after="0" w:line="240" w:lineRule="auto"/>
    </w:pPr>
  </w:style>
  <w:style w:type="character" w:customStyle="1" w:styleId="HeaderChar">
    <w:name w:val="Header Char"/>
    <w:basedOn w:val="DefaultParagraphFont"/>
    <w:link w:val="Header"/>
    <w:uiPriority w:val="99"/>
    <w:rsid w:val="005503B3"/>
    <w:rPr>
      <w:rFonts w:eastAsiaTheme="minorHAnsi"/>
      <w:sz w:val="22"/>
      <w:szCs w:val="22"/>
    </w:rPr>
  </w:style>
  <w:style w:type="paragraph" w:styleId="Footer">
    <w:name w:val="footer"/>
    <w:basedOn w:val="Normal"/>
    <w:link w:val="FooterChar"/>
    <w:uiPriority w:val="99"/>
    <w:unhideWhenUsed/>
    <w:rsid w:val="005503B3"/>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03B3"/>
    <w:rPr>
      <w:rFonts w:eastAsiaTheme="minorHAnsi"/>
      <w:sz w:val="22"/>
      <w:szCs w:val="22"/>
    </w:rPr>
  </w:style>
  <w:style w:type="character" w:customStyle="1" w:styleId="Heading3Char">
    <w:name w:val="Heading 3 Char"/>
    <w:basedOn w:val="DefaultParagraphFont"/>
    <w:link w:val="Heading3"/>
    <w:uiPriority w:val="9"/>
    <w:rsid w:val="005503B3"/>
    <w:rPr>
      <w:rFonts w:asciiTheme="majorHAnsi" w:eastAsiaTheme="majorEastAsia" w:hAnsiTheme="majorHAnsi" w:cstheme="majorBidi"/>
      <w:b/>
      <w:bCs/>
      <w:color w:val="4F81BD" w:themeColor="accent1"/>
      <w:sz w:val="22"/>
      <w:szCs w:val="22"/>
    </w:rPr>
  </w:style>
  <w:style w:type="paragraph" w:customStyle="1" w:styleId="yiv272389813msonormal">
    <w:name w:val="yiv272389813msonormal"/>
    <w:basedOn w:val="Normal"/>
    <w:rsid w:val="005503B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rsid w:val="005503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BE">
    <w:name w:val="K BE"/>
    <w:semiHidden/>
    <w:rsid w:val="005503B3"/>
    <w:rPr>
      <w:rFonts w:ascii="Verdana" w:hAnsi="Verdana"/>
      <w:b w:val="0"/>
      <w:bCs w:val="0"/>
      <w:i w:val="0"/>
      <w:iCs w:val="0"/>
      <w:strike w:val="0"/>
      <w:color w:val="0000FF"/>
      <w:sz w:val="24"/>
      <w:szCs w:val="24"/>
      <w:u w:val="none"/>
    </w:rPr>
  </w:style>
  <w:style w:type="paragraph" w:styleId="BalloonText">
    <w:name w:val="Balloon Text"/>
    <w:basedOn w:val="Normal"/>
    <w:link w:val="BalloonTextChar"/>
    <w:uiPriority w:val="99"/>
    <w:semiHidden/>
    <w:unhideWhenUsed/>
    <w:rsid w:val="00050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AE4"/>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9E474-D630-F74A-BBCA-37042770D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1941</Words>
  <Characters>11066</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InterVarsity Christian Fellowship</Company>
  <LinksUpToDate>false</LinksUpToDate>
  <CharactersWithSpaces>12982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Beckley</dc:creator>
  <cp:lastModifiedBy>Charles Beckley</cp:lastModifiedBy>
  <cp:revision>2</cp:revision>
  <cp:lastPrinted>2016-01-12T17:28:00Z</cp:lastPrinted>
  <dcterms:created xsi:type="dcterms:W3CDTF">2016-02-20T13:32:00Z</dcterms:created>
  <dcterms:modified xsi:type="dcterms:W3CDTF">2016-02-20T13:32:00Z</dcterms:modified>
</cp:coreProperties>
</file>